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25D" w:rsidRPr="00F571E9" w:rsidRDefault="0068025D" w:rsidP="0068025D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en-AU"/>
        </w:rPr>
      </w:pPr>
      <w:r w:rsidRPr="0068025D">
        <w:rPr>
          <w:rFonts w:ascii="Calibri" w:eastAsia="Times New Roman" w:hAnsi="Calibri" w:cs="Times New Roman"/>
          <w:b/>
          <w:sz w:val="32"/>
          <w:szCs w:val="32"/>
          <w:lang w:val="en-AU"/>
        </w:rPr>
        <w:t>VTS</w:t>
      </w:r>
      <w:r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 xml:space="preserve"> COMMITTEE </w:t>
      </w:r>
      <w:r w:rsidR="00F571E9" w:rsidRPr="00F571E9">
        <w:rPr>
          <w:rFonts w:ascii="Calibri" w:eastAsia="Times New Roman" w:hAnsi="Calibri" w:cs="Times New Roman"/>
          <w:b/>
          <w:sz w:val="32"/>
          <w:szCs w:val="32"/>
          <w:lang w:val="en-AU"/>
        </w:rPr>
        <w:t>2014-18 WORK PROGRAMME</w:t>
      </w:r>
    </w:p>
    <w:p w:rsidR="0068025D" w:rsidRPr="0068025D" w:rsidRDefault="00FC21D4" w:rsidP="0068025D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en-AU"/>
        </w:rPr>
      </w:pPr>
      <w:r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Status </w:t>
      </w:r>
      <w:r w:rsidR="0068025D" w:rsidRPr="0068025D">
        <w:rPr>
          <w:rFonts w:ascii="Calibri" w:eastAsia="Times New Roman" w:hAnsi="Calibri" w:cs="Times New Roman"/>
          <w:b/>
          <w:sz w:val="28"/>
          <w:szCs w:val="28"/>
          <w:lang w:val="en-AU"/>
        </w:rPr>
        <w:t xml:space="preserve">Report </w:t>
      </w:r>
      <w:r w:rsidR="00F571E9">
        <w:rPr>
          <w:rFonts w:ascii="Calibri" w:eastAsia="Times New Roman" w:hAnsi="Calibri" w:cs="Times New Roman"/>
          <w:b/>
          <w:sz w:val="28"/>
          <w:szCs w:val="28"/>
          <w:lang w:val="en-AU"/>
        </w:rPr>
        <w:t>(VTS</w:t>
      </w:r>
      <w:r w:rsidR="00777AE9">
        <w:rPr>
          <w:rFonts w:ascii="Calibri" w:eastAsia="Times New Roman" w:hAnsi="Calibri" w:cs="Times New Roman"/>
          <w:b/>
          <w:sz w:val="28"/>
          <w:szCs w:val="28"/>
          <w:lang w:val="en-AU"/>
        </w:rPr>
        <w:t>40</w:t>
      </w:r>
      <w:r w:rsidR="00F571E9">
        <w:rPr>
          <w:rFonts w:ascii="Calibri" w:eastAsia="Times New Roman" w:hAnsi="Calibri" w:cs="Times New Roman"/>
          <w:b/>
          <w:sz w:val="28"/>
          <w:szCs w:val="28"/>
          <w:lang w:val="en-AU"/>
        </w:rPr>
        <w:t>)</w:t>
      </w:r>
    </w:p>
    <w:p w:rsidR="00FC21D4" w:rsidRPr="0068025D" w:rsidRDefault="00F571E9" w:rsidP="00F571E9">
      <w:pPr>
        <w:keepNext/>
        <w:tabs>
          <w:tab w:val="left" w:pos="1710"/>
        </w:tabs>
        <w:spacing w:before="180" w:line="240" w:lineRule="auto"/>
        <w:outlineLvl w:val="4"/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</w:pPr>
      <w:r w:rsidRPr="00FC21D4">
        <w:rPr>
          <w:rFonts w:ascii="Arial" w:eastAsia="Times New Roman" w:hAnsi="Arial" w:cs="Arial"/>
          <w:b/>
          <w:bCs/>
          <w:sz w:val="24"/>
          <w:szCs w:val="24"/>
          <w:u w:val="single"/>
          <w:lang w:val="en-AU"/>
        </w:rPr>
        <w:t>Overall Status:</w:t>
      </w:r>
    </w:p>
    <w:tbl>
      <w:tblPr>
        <w:tblStyle w:val="Table2"/>
        <w:tblW w:w="0" w:type="auto"/>
        <w:jc w:val="left"/>
        <w:tblInd w:w="-34" w:type="dxa"/>
        <w:tblLayout w:type="fixed"/>
        <w:tblLook w:val="04A0" w:firstRow="1" w:lastRow="0" w:firstColumn="1" w:lastColumn="0" w:noHBand="0" w:noVBand="1"/>
      </w:tblPr>
      <w:tblGrid>
        <w:gridCol w:w="4065"/>
        <w:gridCol w:w="784"/>
        <w:gridCol w:w="847"/>
        <w:gridCol w:w="810"/>
        <w:gridCol w:w="724"/>
        <w:gridCol w:w="850"/>
        <w:gridCol w:w="709"/>
        <w:gridCol w:w="1928"/>
      </w:tblGrid>
      <w:tr w:rsidR="00F571E9" w:rsidRPr="00556033" w:rsidTr="000903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784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Start Session</w:t>
            </w:r>
          </w:p>
        </w:tc>
        <w:tc>
          <w:tcPr>
            <w:tcW w:w="847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Planned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810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Revised</w:t>
            </w: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br/>
              <w:t>End Session</w:t>
            </w:r>
          </w:p>
        </w:tc>
        <w:tc>
          <w:tcPr>
            <w:tcW w:w="2283" w:type="dxa"/>
            <w:gridSpan w:val="3"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cs="Calibri"/>
                <w:b/>
                <w:color w:val="FFFFFF" w:themeColor="background1"/>
                <w:sz w:val="18"/>
                <w:szCs w:val="18"/>
              </w:rPr>
              <w:t>Progress Indicator</w:t>
            </w:r>
          </w:p>
        </w:tc>
        <w:tc>
          <w:tcPr>
            <w:tcW w:w="1928" w:type="dxa"/>
            <w:vMerge w:val="restart"/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556033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Status Overview</w:t>
            </w:r>
          </w:p>
        </w:tc>
      </w:tr>
      <w:tr w:rsidR="00556033" w:rsidRPr="00556033" w:rsidTr="000903A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92D050"/>
          </w:tcPr>
          <w:p w:rsidR="00F571E9" w:rsidRPr="00556033" w:rsidRDefault="00A12F0C" w:rsidP="000E3732">
            <w:pPr>
              <w:tabs>
                <w:tab w:val="center" w:pos="5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del w:id="0" w:author="Wim" w:date="2015-10-24T19:37:00Z">
              <w:r w:rsidRPr="00556033" w:rsidDel="000960CB">
                <w:rPr>
                  <w:rFonts w:cs="Calibri"/>
                  <w:b/>
                  <w:sz w:val="18"/>
                  <w:szCs w:val="18"/>
                </w:rPr>
                <w:tab/>
              </w:r>
            </w:del>
            <w:r w:rsidR="00F571E9" w:rsidRPr="00556033">
              <w:rPr>
                <w:rFonts w:cs="Calibri"/>
                <w:b/>
                <w:sz w:val="18"/>
                <w:szCs w:val="18"/>
              </w:rPr>
              <w:t>Green</w:t>
            </w:r>
          </w:p>
        </w:tc>
        <w:tc>
          <w:tcPr>
            <w:tcW w:w="850" w:type="dxa"/>
            <w:tcBorders>
              <w:bottom w:val="single" w:sz="4" w:space="0" w:color="BFBFBF"/>
            </w:tcBorders>
            <w:shd w:val="clear" w:color="auto" w:fill="FFFF00"/>
          </w:tcPr>
          <w:p w:rsidR="00F571E9" w:rsidRPr="00556033" w:rsidRDefault="00F571E9" w:rsidP="000E37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Yellow</w:t>
            </w:r>
          </w:p>
        </w:tc>
        <w:tc>
          <w:tcPr>
            <w:tcW w:w="709" w:type="dxa"/>
            <w:tcBorders>
              <w:bottom w:val="single" w:sz="4" w:space="0" w:color="BFBFBF"/>
            </w:tcBorders>
            <w:shd w:val="clear" w:color="auto" w:fill="FF0000"/>
          </w:tcPr>
          <w:p w:rsidR="00F571E9" w:rsidRPr="00556033" w:rsidRDefault="00F571E9" w:rsidP="000E37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Red</w:t>
            </w:r>
          </w:p>
        </w:tc>
        <w:tc>
          <w:tcPr>
            <w:tcW w:w="1928" w:type="dxa"/>
            <w:vMerge/>
            <w:tcBorders>
              <w:bottom w:val="single" w:sz="4" w:space="0" w:color="BFBFBF"/>
            </w:tcBorders>
            <w:shd w:val="clear" w:color="auto" w:fill="365F91" w:themeFill="accent1" w:themeFillShade="BF"/>
          </w:tcPr>
          <w:p w:rsidR="00F571E9" w:rsidRPr="00556033" w:rsidRDefault="00F571E9" w:rsidP="006802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  <w:lang w:val="en-AU"/>
              </w:rPr>
            </w:pPr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FC21D4" w:rsidRPr="00556033" w:rsidRDefault="00C530D0" w:rsidP="0068025D">
            <w:pPr>
              <w:keepLines/>
              <w:rPr>
                <w:rFonts w:cs="Calibri"/>
                <w:b/>
                <w:sz w:val="18"/>
                <w:szCs w:val="18"/>
              </w:rPr>
            </w:pPr>
            <w:r w:rsidRPr="00556033">
              <w:rPr>
                <w:rFonts w:cs="Calibri"/>
                <w:b/>
                <w:sz w:val="18"/>
                <w:szCs w:val="18"/>
              </w:rPr>
              <w:t>TD#1 – Operations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C21D4" w:rsidRPr="00556033" w:rsidRDefault="00FC21D4" w:rsidP="00A12F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9D9D9" w:themeFill="background1" w:themeFillShade="D9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ind w:left="743" w:hanging="743"/>
              <w:contextualSpacing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1.1.1.</w:t>
            </w:r>
            <w:r w:rsidRPr="00556033">
              <w:rPr>
                <w:rFonts w:cs="Calibri"/>
                <w:sz w:val="18"/>
                <w:szCs w:val="18"/>
              </w:rPr>
              <w:tab/>
              <w:t>Produce a Guideline on the use of decision support tools in VTS</w:t>
            </w:r>
          </w:p>
        </w:tc>
        <w:tc>
          <w:tcPr>
            <w:tcW w:w="784" w:type="dxa"/>
            <w:shd w:val="clear" w:color="auto" w:fill="D9D9D9" w:themeFill="background1" w:themeFillShade="D9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F571E9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38</w:t>
            </w:r>
          </w:p>
        </w:tc>
        <w:sdt>
          <w:sdtPr>
            <w:rPr>
              <w:color w:val="000000"/>
              <w:sz w:val="18"/>
              <w:szCs w:val="18"/>
            </w:rPr>
            <w:id w:val="663361520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D9D9D9" w:themeFill="background1" w:themeFillShade="D9"/>
              </w:tcPr>
              <w:p w:rsidR="00F571E9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621214177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D9D9D9" w:themeFill="background1" w:themeFillShade="D9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987320899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D9D9D9" w:themeFill="background1" w:themeFillShade="D9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  <w:shd w:val="clear" w:color="auto" w:fill="D9D9D9" w:themeFill="background1" w:themeFillShade="D9"/>
          </w:tcPr>
          <w:p w:rsidR="00F571E9" w:rsidRDefault="003132C0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Complete</w:t>
            </w:r>
            <w:r w:rsidR="00777AE9">
              <w:rPr>
                <w:b/>
                <w:sz w:val="18"/>
                <w:szCs w:val="18"/>
              </w:rPr>
              <w:t>d</w:t>
            </w:r>
          </w:p>
          <w:p w:rsidR="008150BC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Approved at C59</w:t>
            </w:r>
          </w:p>
        </w:tc>
      </w:tr>
      <w:tr w:rsidR="000E3732" w:rsidRPr="00556033" w:rsidTr="00777AE9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F571E9" w:rsidRPr="00556033" w:rsidRDefault="00F571E9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1.1.2.</w:t>
            </w:r>
            <w:r w:rsidRPr="00556033">
              <w:rPr>
                <w:sz w:val="18"/>
                <w:szCs w:val="18"/>
              </w:rPr>
              <w:tab/>
              <w:t xml:space="preserve">Update the VTS Manual  </w:t>
            </w:r>
          </w:p>
        </w:tc>
        <w:tc>
          <w:tcPr>
            <w:tcW w:w="784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10" w:type="dxa"/>
            <w:shd w:val="clear" w:color="auto" w:fill="FFFFFF" w:themeFill="background1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203829973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auto"/>
              </w:tcPr>
              <w:p w:rsidR="00F571E9" w:rsidRPr="00556033" w:rsidRDefault="00473A71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91543658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F571E9" w:rsidRPr="00556033" w:rsidRDefault="00777A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15564244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FF0000"/>
              </w:tcPr>
              <w:p w:rsidR="00F571E9" w:rsidRPr="00556033" w:rsidRDefault="00777A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F571E9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F571E9" w:rsidRPr="00556033" w:rsidRDefault="00F571E9" w:rsidP="00570FF2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1.1.3.</w:t>
            </w:r>
            <w:r w:rsidRPr="00556033">
              <w:rPr>
                <w:sz w:val="18"/>
                <w:szCs w:val="18"/>
              </w:rPr>
              <w:tab/>
              <w:t xml:space="preserve">Produce a Guideline on </w:t>
            </w:r>
            <w:r w:rsidRPr="00570FF2">
              <w:rPr>
                <w:strike/>
                <w:sz w:val="18"/>
                <w:szCs w:val="18"/>
                <w:highlight w:val="yellow"/>
                <w:rPrChange w:id="1" w:author="Plenary Room" w:date="2015-10-23T11:38:00Z">
                  <w:rPr>
                    <w:sz w:val="18"/>
                    <w:szCs w:val="18"/>
                  </w:rPr>
                </w:rPrChange>
              </w:rPr>
              <w:t xml:space="preserve">incident </w:t>
            </w:r>
            <w:ins w:id="2" w:author="Plenary Room" w:date="2015-10-23T11:38:00Z">
              <w:r w:rsidR="00570FF2" w:rsidRPr="00570FF2">
                <w:rPr>
                  <w:sz w:val="18"/>
                  <w:szCs w:val="18"/>
                  <w:highlight w:val="yellow"/>
                  <w:rPrChange w:id="3" w:author="Plenary Room" w:date="2015-10-23T11:38:00Z">
                    <w:rPr>
                      <w:sz w:val="18"/>
                      <w:szCs w:val="18"/>
                    </w:rPr>
                  </w:rPrChange>
                </w:rPr>
                <w:t xml:space="preserve"> mari</w:t>
              </w:r>
            </w:ins>
            <w:ins w:id="4" w:author="Plenary Room" w:date="2015-10-23T11:39:00Z">
              <w:r w:rsidR="00570FF2">
                <w:rPr>
                  <w:sz w:val="18"/>
                  <w:szCs w:val="18"/>
                  <w:highlight w:val="yellow"/>
                </w:rPr>
                <w:t>n</w:t>
              </w:r>
            </w:ins>
            <w:ins w:id="5" w:author="Plenary Room" w:date="2015-10-23T11:38:00Z">
              <w:r w:rsidR="00570FF2" w:rsidRPr="00570FF2">
                <w:rPr>
                  <w:sz w:val="18"/>
                  <w:szCs w:val="18"/>
                  <w:highlight w:val="yellow"/>
                  <w:rPrChange w:id="6" w:author="Plenary Room" w:date="2015-10-23T11:38:00Z">
                    <w:rPr>
                      <w:sz w:val="18"/>
                      <w:szCs w:val="18"/>
                    </w:rPr>
                  </w:rPrChange>
                </w:rPr>
                <w:t xml:space="preserve">e </w:t>
              </w:r>
              <w:r w:rsidR="00570FF2" w:rsidRPr="00570FF2">
                <w:rPr>
                  <w:sz w:val="18"/>
                  <w:szCs w:val="18"/>
                  <w:highlight w:val="yellow"/>
                  <w:rPrChange w:id="7" w:author="Plenary Room" w:date="2015-10-23T11:41:00Z">
                    <w:rPr>
                      <w:sz w:val="18"/>
                      <w:szCs w:val="18"/>
                    </w:rPr>
                  </w:rPrChange>
                </w:rPr>
                <w:t>casualt</w:t>
              </w:r>
            </w:ins>
            <w:ins w:id="8" w:author="Plenary Room" w:date="2015-10-23T11:39:00Z">
              <w:r w:rsidR="00570FF2" w:rsidRPr="00570FF2">
                <w:rPr>
                  <w:sz w:val="18"/>
                  <w:szCs w:val="18"/>
                  <w:highlight w:val="yellow"/>
                  <w:rPrChange w:id="9" w:author="Plenary Room" w:date="2015-10-23T11:41:00Z">
                    <w:rPr>
                      <w:sz w:val="18"/>
                      <w:szCs w:val="18"/>
                    </w:rPr>
                  </w:rPrChange>
                </w:rPr>
                <w:t>y</w:t>
              </w:r>
            </w:ins>
            <w:ins w:id="10" w:author="Plenary Room" w:date="2015-10-23T11:38:00Z">
              <w:r w:rsidR="00570FF2" w:rsidRPr="00570FF2">
                <w:rPr>
                  <w:sz w:val="18"/>
                  <w:szCs w:val="18"/>
                  <w:highlight w:val="yellow"/>
                  <w:rPrChange w:id="11" w:author="Plenary Room" w:date="2015-10-23T11:41:00Z">
                    <w:rPr>
                      <w:sz w:val="18"/>
                      <w:szCs w:val="18"/>
                    </w:rPr>
                  </w:rPrChange>
                </w:rPr>
                <w:t xml:space="preserve"> </w:t>
              </w:r>
            </w:ins>
            <w:r w:rsidRPr="00570FF2">
              <w:rPr>
                <w:strike/>
                <w:sz w:val="18"/>
                <w:szCs w:val="18"/>
                <w:highlight w:val="yellow"/>
                <w:rPrChange w:id="12" w:author="Plenary Room" w:date="2015-10-23T11:41:00Z">
                  <w:rPr>
                    <w:sz w:val="18"/>
                    <w:szCs w:val="18"/>
                  </w:rPr>
                </w:rPrChange>
              </w:rPr>
              <w:t xml:space="preserve">/ accident </w:t>
            </w:r>
            <w:r w:rsidR="00B83BE3" w:rsidRPr="00570FF2">
              <w:rPr>
                <w:strike/>
                <w:sz w:val="18"/>
                <w:szCs w:val="18"/>
                <w:highlight w:val="yellow"/>
                <w:rPrChange w:id="13" w:author="Plenary Room" w:date="2015-10-23T11:41:00Z">
                  <w:rPr>
                    <w:sz w:val="18"/>
                    <w:szCs w:val="18"/>
                  </w:rPr>
                </w:rPrChange>
              </w:rPr>
              <w:t>/ near miss</w:t>
            </w:r>
            <w:r w:rsidR="00B83BE3" w:rsidRPr="00570FF2">
              <w:rPr>
                <w:sz w:val="18"/>
                <w:szCs w:val="18"/>
                <w:highlight w:val="yellow"/>
                <w:rPrChange w:id="14" w:author="Plenary Room" w:date="2015-10-23T11:41:00Z">
                  <w:rPr>
                    <w:sz w:val="18"/>
                    <w:szCs w:val="18"/>
                  </w:rPr>
                </w:rPrChange>
              </w:rPr>
              <w:t xml:space="preserve"> </w:t>
            </w:r>
            <w:ins w:id="15" w:author="Plenary Room" w:date="2015-10-23T11:40:00Z">
              <w:r w:rsidR="00570FF2" w:rsidRPr="00570FF2">
                <w:rPr>
                  <w:sz w:val="18"/>
                  <w:szCs w:val="18"/>
                  <w:highlight w:val="yellow"/>
                  <w:rPrChange w:id="16" w:author="Plenary Room" w:date="2015-10-23T11:41:00Z">
                    <w:rPr>
                      <w:sz w:val="18"/>
                      <w:szCs w:val="18"/>
                    </w:rPr>
                  </w:rPrChange>
                </w:rPr>
                <w:t xml:space="preserve">incident </w:t>
              </w:r>
            </w:ins>
            <w:r w:rsidRPr="00570FF2">
              <w:rPr>
                <w:sz w:val="18"/>
                <w:szCs w:val="18"/>
                <w:highlight w:val="yellow"/>
                <w:rPrChange w:id="17" w:author="Plenary Room" w:date="2015-10-23T11:41:00Z">
                  <w:rPr>
                    <w:sz w:val="18"/>
                    <w:szCs w:val="18"/>
                  </w:rPr>
                </w:rPrChange>
              </w:rPr>
              <w:t>reporting and recording</w:t>
            </w:r>
            <w:ins w:id="18" w:author="Plenary Room" w:date="2015-10-23T11:40:00Z">
              <w:r w:rsidR="00570FF2" w:rsidRPr="00570FF2">
                <w:rPr>
                  <w:sz w:val="18"/>
                  <w:szCs w:val="18"/>
                  <w:highlight w:val="yellow"/>
                  <w:rPrChange w:id="19" w:author="Plenary Room" w:date="2015-10-23T11:41:00Z">
                    <w:rPr>
                      <w:sz w:val="18"/>
                      <w:szCs w:val="18"/>
                    </w:rPr>
                  </w:rPrChange>
                </w:rPr>
                <w:t>, including near miss situations</w:t>
              </w:r>
            </w:ins>
            <w:r w:rsidRPr="00570FF2">
              <w:rPr>
                <w:sz w:val="18"/>
                <w:szCs w:val="18"/>
                <w:highlight w:val="yellow"/>
                <w:rPrChange w:id="20" w:author="Plenary Room" w:date="2015-10-23T11:41:00Z">
                  <w:rPr>
                    <w:sz w:val="18"/>
                    <w:szCs w:val="18"/>
                  </w:rPr>
                </w:rPrChange>
              </w:rPr>
              <w:t xml:space="preserve"> as it relates</w:t>
            </w:r>
            <w:r w:rsidRPr="00556033">
              <w:rPr>
                <w:sz w:val="18"/>
                <w:szCs w:val="18"/>
              </w:rPr>
              <w:t xml:space="preserve"> to VTS</w:t>
            </w:r>
          </w:p>
        </w:tc>
        <w:tc>
          <w:tcPr>
            <w:tcW w:w="784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F571E9" w:rsidRPr="00556033" w:rsidRDefault="00C530D0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10" w:type="dxa"/>
            <w:shd w:val="clear" w:color="auto" w:fill="FFFFFF" w:themeFill="background1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17789538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F571E9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932448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F571E9" w:rsidRPr="00556033" w:rsidRDefault="00473A71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1388392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F571E9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556033" w:rsidRPr="00556033" w:rsidTr="00B83BE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F571E9" w:rsidRPr="00556033" w:rsidRDefault="00F571E9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1.1.4.</w:t>
            </w:r>
            <w:r w:rsidRPr="00556033">
              <w:rPr>
                <w:sz w:val="18"/>
                <w:szCs w:val="18"/>
              </w:rPr>
              <w:tab/>
            </w:r>
            <w:r w:rsidR="00B83BE3">
              <w:rPr>
                <w:sz w:val="18"/>
                <w:szCs w:val="18"/>
              </w:rPr>
              <w:t>Produce a Guideline on</w:t>
            </w:r>
            <w:r w:rsidRPr="00556033">
              <w:rPr>
                <w:sz w:val="18"/>
                <w:szCs w:val="18"/>
              </w:rPr>
              <w:t xml:space="preserve"> Maritime Service Portfolio</w:t>
            </w:r>
            <w:r w:rsidR="00B83BE3">
              <w:rPr>
                <w:sz w:val="18"/>
                <w:szCs w:val="18"/>
              </w:rPr>
              <w:t>s for VTS</w:t>
            </w:r>
          </w:p>
        </w:tc>
        <w:tc>
          <w:tcPr>
            <w:tcW w:w="784" w:type="dxa"/>
            <w:shd w:val="clear" w:color="auto" w:fill="auto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shd w:val="clear" w:color="auto" w:fill="auto"/>
          </w:tcPr>
          <w:p w:rsidR="00F571E9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auto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356013668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F571E9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14649732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F571E9" w:rsidRPr="00556033" w:rsidRDefault="00245212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92568609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F571E9" w:rsidRPr="00556033" w:rsidRDefault="00F571E9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  <w:shd w:val="clear" w:color="auto" w:fill="auto"/>
          </w:tcPr>
          <w:p w:rsidR="00F571E9" w:rsidRPr="00556033" w:rsidRDefault="00777A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del w:id="21" w:author="Plenary Room" w:date="2015-10-23T11:37:00Z">
              <w:r w:rsidRPr="00777AE9" w:rsidDel="00570FF2">
                <w:rPr>
                  <w:sz w:val="18"/>
                  <w:szCs w:val="18"/>
                  <w:highlight w:val="yellow"/>
                </w:rPr>
                <w:delText>Check</w:delText>
              </w:r>
            </w:del>
            <w:ins w:id="22" w:author="Plenary Room" w:date="2015-10-23T11:37:00Z">
              <w:r w:rsidR="00570FF2">
                <w:rPr>
                  <w:sz w:val="18"/>
                  <w:szCs w:val="18"/>
                </w:rPr>
                <w:t>Commenced VTS40</w:t>
              </w:r>
            </w:ins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1.1.5.</w:t>
            </w:r>
            <w:r w:rsidRPr="00556033">
              <w:rPr>
                <w:sz w:val="18"/>
                <w:szCs w:val="18"/>
              </w:rPr>
              <w:tab/>
              <w:t>Produce a Guideline on Preparing for  I</w:t>
            </w:r>
            <w:r w:rsidR="00B83BE3">
              <w:rPr>
                <w:sz w:val="18"/>
                <w:szCs w:val="18"/>
              </w:rPr>
              <w:t>MO</w:t>
            </w:r>
            <w:r w:rsidRPr="00556033">
              <w:rPr>
                <w:sz w:val="18"/>
                <w:szCs w:val="18"/>
              </w:rPr>
              <w:t xml:space="preserve"> Member State Audit Scheme (IMSAS)</w:t>
            </w:r>
            <w:r w:rsidR="00B83BE3">
              <w:rPr>
                <w:sz w:val="18"/>
                <w:szCs w:val="18"/>
              </w:rPr>
              <w:t xml:space="preserve"> as it relates to VTS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329365696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9683711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7026110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del w:id="23" w:author="Plenary Room" w:date="2015-10-23T11:37:00Z">
              <w:r w:rsidRPr="00570FF2" w:rsidDel="00570FF2">
                <w:rPr>
                  <w:sz w:val="18"/>
                  <w:szCs w:val="18"/>
                  <w:highlight w:val="yellow"/>
                  <w:rPrChange w:id="24" w:author="Plenary Room" w:date="2015-10-23T11:38:00Z">
                    <w:rPr>
                      <w:sz w:val="18"/>
                      <w:szCs w:val="18"/>
                    </w:rPr>
                  </w:rPrChange>
                </w:rPr>
                <w:delText>Commenced VTS38</w:delText>
              </w:r>
            </w:del>
            <w:ins w:id="25" w:author="Plenary Room" w:date="2015-10-23T11:37:00Z">
              <w:r w:rsidR="00570FF2" w:rsidRPr="00570FF2">
                <w:rPr>
                  <w:sz w:val="18"/>
                  <w:szCs w:val="18"/>
                  <w:highlight w:val="yellow"/>
                  <w:rPrChange w:id="26" w:author="Plenary Room" w:date="2015-10-23T11:38:00Z">
                    <w:rPr>
                      <w:sz w:val="18"/>
                      <w:szCs w:val="18"/>
                    </w:rPr>
                  </w:rPrChange>
                </w:rPr>
                <w:t>Completed at VTS40 and forward to Council to approve</w:t>
              </w:r>
            </w:ins>
          </w:p>
        </w:tc>
      </w:tr>
      <w:tr w:rsidR="00556033" w:rsidRPr="00556033" w:rsidTr="00B83BE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BF19EE" w:rsidRPr="00556033" w:rsidRDefault="00BF19EE" w:rsidP="00B83BE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1.1.6.</w:t>
            </w:r>
            <w:r w:rsidRPr="00556033">
              <w:rPr>
                <w:sz w:val="18"/>
                <w:szCs w:val="18"/>
              </w:rPr>
              <w:tab/>
            </w:r>
            <w:r w:rsidR="00B83BE3">
              <w:rPr>
                <w:sz w:val="18"/>
                <w:szCs w:val="18"/>
              </w:rPr>
              <w:t>Produce a Guideline</w:t>
            </w:r>
            <w:r w:rsidRPr="00C606BD">
              <w:rPr>
                <w:sz w:val="18"/>
                <w:szCs w:val="18"/>
              </w:rPr>
              <w:t xml:space="preserve"> on Measures to Evaluate the Effectiveness of a VTS </w:t>
            </w:r>
          </w:p>
        </w:tc>
        <w:tc>
          <w:tcPr>
            <w:tcW w:w="784" w:type="dxa"/>
            <w:shd w:val="clear" w:color="auto" w:fill="auto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shd w:val="clear" w:color="auto" w:fill="auto"/>
          </w:tcPr>
          <w:p w:rsidR="00BF19EE" w:rsidRPr="00556033" w:rsidRDefault="00B83BE3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auto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088969997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3BE3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30945060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75501000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1.2.1.</w:t>
            </w:r>
            <w:r w:rsidRPr="00556033">
              <w:rPr>
                <w:sz w:val="18"/>
                <w:szCs w:val="18"/>
              </w:rPr>
              <w:tab/>
              <w:t>Produce a Guideline on public and media relations in special / defined circumstances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317302740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55968330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76749469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1.3.1.</w:t>
            </w:r>
            <w:r w:rsidRPr="00556033">
              <w:rPr>
                <w:sz w:val="18"/>
                <w:szCs w:val="18"/>
              </w:rPr>
              <w:tab/>
              <w:t xml:space="preserve">Produce </w:t>
            </w:r>
            <w:r w:rsidR="00B83BE3">
              <w:rPr>
                <w:sz w:val="18"/>
                <w:szCs w:val="18"/>
              </w:rPr>
              <w:t>a</w:t>
            </w:r>
            <w:r w:rsidRPr="00556033">
              <w:rPr>
                <w:sz w:val="18"/>
                <w:szCs w:val="18"/>
              </w:rPr>
              <w:t xml:space="preserve"> </w:t>
            </w:r>
            <w:r w:rsidR="00B83BE3">
              <w:rPr>
                <w:sz w:val="18"/>
                <w:szCs w:val="18"/>
              </w:rPr>
              <w:t>R</w:t>
            </w:r>
            <w:r w:rsidRPr="00556033">
              <w:rPr>
                <w:sz w:val="18"/>
                <w:szCs w:val="18"/>
              </w:rPr>
              <w:t xml:space="preserve">ecommendation / </w:t>
            </w:r>
            <w:r w:rsidR="00B83BE3">
              <w:rPr>
                <w:sz w:val="18"/>
                <w:szCs w:val="18"/>
              </w:rPr>
              <w:t>Guideline</w:t>
            </w:r>
            <w:r w:rsidR="00081B37">
              <w:rPr>
                <w:sz w:val="18"/>
                <w:szCs w:val="18"/>
              </w:rPr>
              <w:t xml:space="preserve"> on VTS Communications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75690218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081B37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37060280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26534590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VTS39</w:t>
            </w: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1.4.1.</w:t>
            </w:r>
            <w:r w:rsidRPr="00556033">
              <w:rPr>
                <w:sz w:val="18"/>
                <w:szCs w:val="18"/>
              </w:rPr>
              <w:tab/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784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BF19EE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sdt>
          <w:sdtPr>
            <w:rPr>
              <w:color w:val="000000"/>
              <w:sz w:val="18"/>
              <w:szCs w:val="18"/>
            </w:rPr>
            <w:id w:val="199930330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D9D9D9" w:themeFill="background1" w:themeFillShade="D9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0165096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209437988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D9D9D9" w:themeFill="background1" w:themeFillShade="D9"/>
          </w:tcPr>
          <w:p w:rsidR="00BF19EE" w:rsidRPr="00777AE9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highlight w:val="yellow"/>
              </w:rPr>
            </w:pPr>
            <w:r w:rsidRPr="00777AE9">
              <w:rPr>
                <w:b/>
                <w:sz w:val="18"/>
                <w:szCs w:val="18"/>
                <w:highlight w:val="yellow"/>
              </w:rPr>
              <w:t xml:space="preserve">Completed </w:t>
            </w:r>
          </w:p>
          <w:p w:rsidR="008150BC" w:rsidRPr="00556033" w:rsidRDefault="00777AE9" w:rsidP="00777AE9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7AE9">
              <w:rPr>
                <w:b/>
                <w:sz w:val="18"/>
                <w:szCs w:val="18"/>
                <w:highlight w:val="yellow"/>
              </w:rPr>
              <w:t>Approved at C60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1.4.2.</w:t>
            </w:r>
            <w:r w:rsidRPr="00556033">
              <w:rPr>
                <w:sz w:val="18"/>
                <w:szCs w:val="18"/>
              </w:rPr>
              <w:tab/>
              <w:t>Review/update/provide input to IMO on Resolution A.857(20) Guidelines for VTS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64050517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B8523F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69649731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24815829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auto"/>
          </w:tcPr>
          <w:p w:rsidR="007A55E5" w:rsidRPr="00556033" w:rsidRDefault="007A55E5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1.4.3.</w:t>
            </w:r>
            <w:r w:rsidRPr="00556033">
              <w:rPr>
                <w:sz w:val="18"/>
                <w:szCs w:val="18"/>
              </w:rPr>
              <w:tab/>
              <w:t>Develop and conduct a global VTS Questionnaire</w:t>
            </w:r>
          </w:p>
        </w:tc>
        <w:tc>
          <w:tcPr>
            <w:tcW w:w="784" w:type="dxa"/>
            <w:shd w:val="clear" w:color="auto" w:fill="auto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auto"/>
          </w:tcPr>
          <w:p w:rsidR="007A55E5" w:rsidRPr="00556033" w:rsidRDefault="00245212" w:rsidP="00245212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del w:id="27" w:author="Plenary Room" w:date="2015-10-23T11:42:00Z">
              <w:r w:rsidRPr="00570FF2" w:rsidDel="00570FF2">
                <w:rPr>
                  <w:rFonts w:cs="Calibri"/>
                  <w:sz w:val="18"/>
                  <w:szCs w:val="18"/>
                  <w:highlight w:val="yellow"/>
                  <w:rPrChange w:id="28" w:author="Plenary Room" w:date="2015-10-23T11:42:00Z">
                    <w:rPr>
                      <w:rFonts w:cs="Calibri"/>
                      <w:sz w:val="18"/>
                      <w:szCs w:val="18"/>
                    </w:rPr>
                  </w:rPrChange>
                </w:rPr>
                <w:delText>39</w:delText>
              </w:r>
            </w:del>
            <w:ins w:id="29" w:author="Plenary Room" w:date="2015-10-23T11:42:00Z">
              <w:r w:rsidR="00570FF2" w:rsidRPr="00570FF2">
                <w:rPr>
                  <w:rFonts w:cs="Calibri"/>
                  <w:sz w:val="18"/>
                  <w:szCs w:val="18"/>
                  <w:highlight w:val="yellow"/>
                  <w:rPrChange w:id="30" w:author="Plenary Room" w:date="2015-10-23T11:42:00Z">
                    <w:rPr>
                      <w:rFonts w:cs="Calibri"/>
                      <w:sz w:val="18"/>
                      <w:szCs w:val="18"/>
                    </w:rPr>
                  </w:rPrChange>
                </w:rPr>
                <w:t>41</w:t>
              </w:r>
            </w:ins>
          </w:p>
        </w:tc>
        <w:tc>
          <w:tcPr>
            <w:tcW w:w="810" w:type="dxa"/>
            <w:shd w:val="clear" w:color="auto" w:fill="auto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431171375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904829785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2136908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auto"/>
          </w:tcPr>
          <w:p w:rsidR="00570FF2" w:rsidRPr="00777AE9" w:rsidDel="00781C2F" w:rsidRDefault="00570FF2" w:rsidP="00781C2F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1" w:author="Plenary Room" w:date="2015-10-23T11:43:00Z"/>
                <w:del w:id="32" w:author="Wim" w:date="2015-10-23T14:28:00Z"/>
                <w:b/>
                <w:sz w:val="18"/>
                <w:szCs w:val="18"/>
                <w:highlight w:val="yellow"/>
              </w:rPr>
            </w:pPr>
            <w:ins w:id="33" w:author="Plenary Room" w:date="2015-10-23T11:43:00Z">
              <w:del w:id="34" w:author="Wim" w:date="2015-10-23T14:27:00Z">
                <w:r w:rsidRPr="00777AE9" w:rsidDel="00781C2F">
                  <w:rPr>
                    <w:b/>
                    <w:sz w:val="18"/>
                    <w:szCs w:val="18"/>
                    <w:highlight w:val="yellow"/>
                  </w:rPr>
                  <w:delText>Completed</w:delText>
                </w:r>
              </w:del>
            </w:ins>
            <w:ins w:id="35" w:author="Wim" w:date="2015-10-23T14:27:00Z">
              <w:r w:rsidR="00781C2F">
                <w:rPr>
                  <w:b/>
                  <w:sz w:val="18"/>
                  <w:szCs w:val="18"/>
                  <w:highlight w:val="yellow"/>
                </w:rPr>
                <w:t>Development of questionnaire comple</w:t>
              </w:r>
            </w:ins>
            <w:ins w:id="36" w:author="Wim" w:date="2015-10-23T14:28:00Z">
              <w:r w:rsidR="00781C2F">
                <w:rPr>
                  <w:b/>
                  <w:sz w:val="18"/>
                  <w:szCs w:val="18"/>
                  <w:highlight w:val="yellow"/>
                </w:rPr>
                <w:t>te</w:t>
              </w:r>
            </w:ins>
            <w:ins w:id="37" w:author="Plenary Room" w:date="2015-10-23T11:43:00Z">
              <w:r w:rsidRPr="00777AE9">
                <w:rPr>
                  <w:b/>
                  <w:sz w:val="18"/>
                  <w:szCs w:val="18"/>
                  <w:highlight w:val="yellow"/>
                </w:rPr>
                <w:t xml:space="preserve"> </w:t>
              </w:r>
            </w:ins>
          </w:p>
          <w:p w:rsidR="007A55E5" w:rsidRPr="00556033" w:rsidRDefault="00570FF2" w:rsidP="00570FF2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ins w:id="38" w:author="Plenary Room" w:date="2015-10-23T11:43:00Z">
              <w:r w:rsidRPr="00777AE9">
                <w:rPr>
                  <w:b/>
                  <w:sz w:val="18"/>
                  <w:szCs w:val="18"/>
                  <w:highlight w:val="yellow"/>
                </w:rPr>
                <w:t>Approved at C60</w:t>
              </w:r>
            </w:ins>
            <w:del w:id="39" w:author="Plenary Room" w:date="2015-10-23T11:43:00Z">
              <w:r w:rsidR="00B8523F" w:rsidRPr="00556033" w:rsidDel="00570FF2">
                <w:rPr>
                  <w:sz w:val="18"/>
                  <w:szCs w:val="18"/>
                </w:rPr>
                <w:delText>Commenced VTS38</w:delText>
              </w:r>
            </w:del>
            <w:ins w:id="40" w:author="Wim" w:date="2015-10-23T14:28:00Z">
              <w:r w:rsidR="00781C2F">
                <w:rPr>
                  <w:sz w:val="18"/>
                  <w:szCs w:val="18"/>
                </w:rPr>
                <w:t>Conduct in 2016</w:t>
              </w:r>
            </w:ins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tcBorders>
              <w:bottom w:val="single" w:sz="4" w:space="0" w:color="BFBFBF"/>
            </w:tcBorders>
          </w:tcPr>
          <w:p w:rsidR="007A55E5" w:rsidRPr="00556033" w:rsidRDefault="007A55E5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1.4.4.</w:t>
            </w:r>
            <w:r w:rsidRPr="00556033">
              <w:rPr>
                <w:sz w:val="18"/>
                <w:szCs w:val="18"/>
              </w:rPr>
              <w:tab/>
              <w:t xml:space="preserve">Produce a Guideline on preparing for Zero Accident Campaign </w:t>
            </w:r>
          </w:p>
        </w:tc>
        <w:tc>
          <w:tcPr>
            <w:tcW w:w="784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081B37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del w:id="41" w:author="Wim" w:date="2015-10-23T14:29:00Z">
              <w:r w:rsidDel="00781C2F">
                <w:rPr>
                  <w:rFonts w:cs="Calibri"/>
                  <w:sz w:val="18"/>
                  <w:szCs w:val="18"/>
                </w:rPr>
                <w:delText>40</w:delText>
              </w:r>
            </w:del>
          </w:p>
        </w:tc>
        <w:tc>
          <w:tcPr>
            <w:tcW w:w="810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7A55E5" w:rsidRPr="00556033" w:rsidRDefault="007A55E5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505731952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84554093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BFBFBF"/>
                </w:tcBorders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77127427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7A55E5" w:rsidRPr="00556033" w:rsidRDefault="007A55E5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7A55E5" w:rsidRPr="00570FF2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2" w:author="Plenary Room" w:date="2015-10-23T11:41:00Z"/>
                <w:strike/>
                <w:sz w:val="18"/>
                <w:szCs w:val="18"/>
                <w:highlight w:val="yellow"/>
                <w:rPrChange w:id="43" w:author="Plenary Room" w:date="2015-10-23T11:42:00Z">
                  <w:rPr>
                    <w:ins w:id="44" w:author="Plenary Room" w:date="2015-10-23T11:41:00Z"/>
                    <w:sz w:val="18"/>
                    <w:szCs w:val="18"/>
                  </w:rPr>
                </w:rPrChange>
              </w:rPr>
            </w:pPr>
            <w:r w:rsidRPr="00570FF2">
              <w:rPr>
                <w:strike/>
                <w:sz w:val="18"/>
                <w:szCs w:val="18"/>
                <w:highlight w:val="yellow"/>
                <w:rPrChange w:id="45" w:author="Plenary Room" w:date="2015-10-23T11:42:00Z">
                  <w:rPr>
                    <w:sz w:val="18"/>
                    <w:szCs w:val="18"/>
                  </w:rPr>
                </w:rPrChange>
              </w:rPr>
              <w:t>Commenced VTS38</w:t>
            </w:r>
          </w:p>
          <w:p w:rsidR="00570FF2" w:rsidRPr="00556033" w:rsidRDefault="00570FF2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ins w:id="46" w:author="Plenary Room" w:date="2015-10-23T11:41:00Z">
              <w:r w:rsidRPr="00570FF2">
                <w:rPr>
                  <w:sz w:val="18"/>
                  <w:szCs w:val="18"/>
                  <w:highlight w:val="yellow"/>
                  <w:rPrChange w:id="47" w:author="Plenary Room" w:date="2015-10-23T11:42:00Z">
                    <w:rPr>
                      <w:sz w:val="18"/>
                      <w:szCs w:val="18"/>
                    </w:rPr>
                  </w:rPrChange>
                </w:rPr>
                <w:t>On hold</w:t>
              </w:r>
            </w:ins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F571E9" w:rsidRPr="00556033" w:rsidRDefault="00C530D0" w:rsidP="00556033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TD#2 – Technology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tcBorders>
              <w:bottom w:val="single" w:sz="4" w:space="0" w:color="BFBFBF"/>
            </w:tcBorders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F571E9" w:rsidRPr="00556033" w:rsidRDefault="00F571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2.1.1.</w:t>
            </w:r>
            <w:r w:rsidRPr="00556033">
              <w:rPr>
                <w:sz w:val="18"/>
                <w:szCs w:val="18"/>
              </w:rPr>
              <w:tab/>
              <w:t>Produce a Recommendation on the portrayal of VTS information and data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727BA1" w:rsidRDefault="00727BA1" w:rsidP="00781C2F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</w:t>
            </w:r>
            <w:del w:id="48" w:author="Wim" w:date="2015-10-23T14:29:00Z">
              <w:r w:rsidRPr="00727BA1" w:rsidDel="00781C2F">
                <w:rPr>
                  <w:rFonts w:cs="Calibri"/>
                  <w:sz w:val="18"/>
                  <w:szCs w:val="18"/>
                </w:rPr>
                <w:delText>0</w:delText>
              </w:r>
            </w:del>
            <w:ins w:id="49" w:author="Wim" w:date="2015-10-23T14:29:00Z">
              <w:r w:rsidR="00781C2F">
                <w:rPr>
                  <w:rFonts w:cs="Calibri"/>
                  <w:sz w:val="18"/>
                  <w:szCs w:val="18"/>
                </w:rPr>
                <w:t>1</w:t>
              </w:r>
            </w:ins>
          </w:p>
        </w:tc>
        <w:tc>
          <w:tcPr>
            <w:tcW w:w="847" w:type="dxa"/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353956101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7720FA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511970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653844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77AE9" w:rsidP="00777AE9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ins w:id="50" w:author="Trainor, Neil" w:date="2015-10-23T04:52:00Z">
              <w:del w:id="51" w:author="Wim" w:date="2015-10-23T14:29:00Z">
                <w:r w:rsidRPr="00777AE9" w:rsidDel="00781C2F">
                  <w:rPr>
                    <w:sz w:val="18"/>
                    <w:szCs w:val="18"/>
                    <w:highlight w:val="yellow"/>
                  </w:rPr>
                  <w:delText>Check</w:delText>
                </w:r>
              </w:del>
            </w:ins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A12F0C" w:rsidRPr="00556033" w:rsidRDefault="00A12F0C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2.2.1.</w:t>
            </w:r>
            <w:r w:rsidRPr="00556033">
              <w:rPr>
                <w:sz w:val="18"/>
                <w:szCs w:val="18"/>
              </w:rPr>
              <w:tab/>
              <w:t>Develop Guidance on the technical acceptance of a VTS system</w:t>
            </w:r>
          </w:p>
        </w:tc>
        <w:tc>
          <w:tcPr>
            <w:tcW w:w="784" w:type="dxa"/>
            <w:shd w:val="clear" w:color="auto" w:fill="FFFFFF" w:themeFill="background1"/>
          </w:tcPr>
          <w:p w:rsidR="00A12F0C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39</w:t>
            </w:r>
          </w:p>
        </w:tc>
        <w:tc>
          <w:tcPr>
            <w:tcW w:w="847" w:type="dxa"/>
            <w:shd w:val="clear" w:color="auto" w:fill="FFFFFF" w:themeFill="background1"/>
          </w:tcPr>
          <w:p w:rsidR="00A12F0C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70FF2">
              <w:rPr>
                <w:rFonts w:cs="Calibri"/>
                <w:sz w:val="18"/>
                <w:szCs w:val="18"/>
                <w:highlight w:val="yellow"/>
                <w:rPrChange w:id="52" w:author="Plenary Room" w:date="2015-10-23T11:36:00Z">
                  <w:rPr>
                    <w:rFonts w:cs="Calibri"/>
                    <w:sz w:val="18"/>
                    <w:szCs w:val="18"/>
                  </w:rPr>
                </w:rPrChange>
              </w:rPr>
              <w:t>4</w:t>
            </w:r>
            <w:ins w:id="53" w:author="Plenary Room" w:date="2015-10-23T11:35:00Z">
              <w:r w:rsidR="00570FF2" w:rsidRPr="00570FF2">
                <w:rPr>
                  <w:rFonts w:cs="Calibri"/>
                  <w:sz w:val="18"/>
                  <w:szCs w:val="18"/>
                  <w:highlight w:val="yellow"/>
                  <w:rPrChange w:id="54" w:author="Plenary Room" w:date="2015-10-23T11:36:00Z">
                    <w:rPr>
                      <w:rFonts w:cs="Calibri"/>
                      <w:sz w:val="18"/>
                      <w:szCs w:val="18"/>
                    </w:rPr>
                  </w:rPrChange>
                </w:rPr>
                <w:t>2</w:t>
              </w:r>
            </w:ins>
            <w:del w:id="55" w:author="Plenary Room" w:date="2015-10-23T11:35:00Z">
              <w:r w:rsidRPr="00727BA1" w:rsidDel="00570FF2">
                <w:rPr>
                  <w:rFonts w:cs="Calibri"/>
                  <w:sz w:val="18"/>
                  <w:szCs w:val="18"/>
                </w:rPr>
                <w:delText>1</w:delText>
              </w:r>
            </w:del>
          </w:p>
        </w:tc>
        <w:tc>
          <w:tcPr>
            <w:tcW w:w="810" w:type="dxa"/>
            <w:shd w:val="clear" w:color="auto" w:fill="FFFFFF" w:themeFill="background1"/>
          </w:tcPr>
          <w:p w:rsidR="00A12F0C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512147540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A12F0C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6161837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A12F0C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529901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A12F0C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A12F0C" w:rsidRPr="00556033" w:rsidRDefault="008150BC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Commenced VTS39</w:t>
            </w:r>
          </w:p>
        </w:tc>
      </w:tr>
      <w:tr w:rsidR="000E3732" w:rsidRPr="00556033" w:rsidTr="00E8020D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9D9D9" w:themeFill="background1" w:themeFillShade="D9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2.2.2.</w:t>
            </w:r>
            <w:r w:rsidRPr="00556033">
              <w:rPr>
                <w:sz w:val="18"/>
                <w:szCs w:val="18"/>
              </w:rPr>
              <w:tab/>
              <w:t>Review V-128 – Operational and Technical Performance Requirements for VTS Equipment:</w:t>
            </w:r>
          </w:p>
        </w:tc>
        <w:tc>
          <w:tcPr>
            <w:tcW w:w="784" w:type="dxa"/>
            <w:shd w:val="clear" w:color="auto" w:fill="D9D9D9" w:themeFill="background1" w:themeFillShade="D9"/>
          </w:tcPr>
          <w:p w:rsidR="00BF19EE" w:rsidRPr="00727BA1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:rsidR="00BF19EE" w:rsidRPr="00727BA1" w:rsidRDefault="00081B37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BF19EE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39</w:t>
            </w:r>
          </w:p>
        </w:tc>
        <w:sdt>
          <w:sdtPr>
            <w:rPr>
              <w:color w:val="000000"/>
              <w:sz w:val="18"/>
              <w:szCs w:val="18"/>
            </w:rPr>
            <w:id w:val="-581066480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D9D9D9" w:themeFill="background1" w:themeFillShade="D9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367790924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73089582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D9D9D9" w:themeFill="background1" w:themeFillShade="D9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shd w:val="clear" w:color="auto" w:fill="D9D9D9" w:themeFill="background1" w:themeFillShade="D9"/>
          </w:tcPr>
          <w:p w:rsidR="00777AE9" w:rsidRPr="00777AE9" w:rsidRDefault="00777AE9" w:rsidP="00777AE9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highlight w:val="yellow"/>
              </w:rPr>
            </w:pPr>
            <w:r w:rsidRPr="00777AE9">
              <w:rPr>
                <w:b/>
                <w:sz w:val="18"/>
                <w:szCs w:val="18"/>
                <w:highlight w:val="yellow"/>
              </w:rPr>
              <w:t xml:space="preserve">Completed </w:t>
            </w:r>
          </w:p>
          <w:p w:rsidR="00BF19EE" w:rsidRPr="00556033" w:rsidRDefault="00777AE9" w:rsidP="00777AE9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77AE9">
              <w:rPr>
                <w:b/>
                <w:sz w:val="18"/>
                <w:szCs w:val="18"/>
                <w:highlight w:val="yellow"/>
              </w:rPr>
              <w:t>Approved at C</w:t>
            </w:r>
            <w:r>
              <w:rPr>
                <w:b/>
                <w:sz w:val="18"/>
                <w:szCs w:val="18"/>
                <w:highlight w:val="yellow"/>
              </w:rPr>
              <w:t>60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tcBorders>
              <w:bottom w:val="single" w:sz="4" w:space="0" w:color="BFBFBF"/>
            </w:tcBorders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2.3.1.</w:t>
            </w:r>
            <w:r w:rsidRPr="00556033">
              <w:rPr>
                <w:sz w:val="18"/>
                <w:szCs w:val="18"/>
              </w:rPr>
              <w:tab/>
              <w:t>Provide a Guideline on the technical interface between VTS systems and the systems of other stakeholders</w:t>
            </w:r>
          </w:p>
        </w:tc>
        <w:tc>
          <w:tcPr>
            <w:tcW w:w="784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41</w:t>
            </w:r>
          </w:p>
        </w:tc>
        <w:tc>
          <w:tcPr>
            <w:tcW w:w="847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727BA1" w:rsidRDefault="00727BA1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727BA1"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810" w:type="dxa"/>
            <w:tcBorders>
              <w:bottom w:val="single" w:sz="4" w:space="0" w:color="BFBFBF"/>
            </w:tcBorders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237402238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BF19EE" w:rsidRPr="00556033" w:rsidRDefault="003132C0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93158862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BFBFBF"/>
                </w:tcBorders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143663874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tcBorders>
                  <w:bottom w:val="single" w:sz="4" w:space="0" w:color="BFBFBF"/>
                </w:tcBorders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  <w:tcBorders>
              <w:bottom w:val="single" w:sz="4" w:space="0" w:color="BFBFBF"/>
            </w:tcBorders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556033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b/>
                <w:sz w:val="18"/>
                <w:szCs w:val="18"/>
              </w:rPr>
            </w:pPr>
            <w:r w:rsidRPr="00556033">
              <w:rPr>
                <w:b/>
                <w:sz w:val="18"/>
                <w:szCs w:val="18"/>
              </w:rPr>
              <w:t>TD#3 –Training</w:t>
            </w:r>
          </w:p>
        </w:tc>
        <w:tc>
          <w:tcPr>
            <w:tcW w:w="784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724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DBE5F1" w:themeFill="accent1" w:themeFillTint="33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8150BC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3.1.1.</w:t>
            </w:r>
            <w:r w:rsidRPr="00556033">
              <w:rPr>
                <w:sz w:val="18"/>
                <w:szCs w:val="18"/>
              </w:rPr>
              <w:tab/>
              <w:t xml:space="preserve">Develop a </w:t>
            </w:r>
            <w:r w:rsidR="008150BC">
              <w:rPr>
                <w:sz w:val="18"/>
                <w:szCs w:val="18"/>
              </w:rPr>
              <w:t xml:space="preserve">Model Course </w:t>
            </w:r>
            <w:r w:rsidRPr="00556033">
              <w:rPr>
                <w:sz w:val="18"/>
                <w:szCs w:val="18"/>
              </w:rPr>
              <w:t>on Revalidation Process</w:t>
            </w:r>
            <w:r w:rsidR="00081B37">
              <w:rPr>
                <w:sz w:val="18"/>
                <w:szCs w:val="18"/>
              </w:rPr>
              <w:t xml:space="preserve"> for VTS Certification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del w:id="56" w:author="Trainor, Neil" w:date="2015-10-23T04:51:00Z">
              <w:r w:rsidRPr="00570FF2" w:rsidDel="00777AE9">
                <w:rPr>
                  <w:rFonts w:cs="Calibri"/>
                  <w:sz w:val="18"/>
                  <w:szCs w:val="18"/>
                  <w:highlight w:val="yellow"/>
                  <w:rPrChange w:id="57" w:author="Plenary Room" w:date="2015-10-23T11:36:00Z">
                    <w:rPr>
                      <w:rFonts w:cs="Calibri"/>
                      <w:sz w:val="18"/>
                      <w:szCs w:val="18"/>
                    </w:rPr>
                  </w:rPrChange>
                </w:rPr>
                <w:delText>40</w:delText>
              </w:r>
            </w:del>
            <w:ins w:id="58" w:author="Trainor, Neil" w:date="2015-10-23T04:51:00Z">
              <w:r w:rsidR="00777AE9" w:rsidRPr="00570FF2">
                <w:rPr>
                  <w:rFonts w:cs="Calibri"/>
                  <w:sz w:val="18"/>
                  <w:szCs w:val="18"/>
                  <w:highlight w:val="yellow"/>
                  <w:rPrChange w:id="59" w:author="Plenary Room" w:date="2015-10-23T11:36:00Z">
                    <w:rPr>
                      <w:rFonts w:cs="Calibri"/>
                      <w:sz w:val="18"/>
                      <w:szCs w:val="18"/>
                    </w:rPr>
                  </w:rPrChange>
                </w:rPr>
                <w:t>41</w:t>
              </w:r>
            </w:ins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092698989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006051548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57127813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3.1.2.</w:t>
            </w:r>
            <w:r w:rsidRPr="00556033">
              <w:rPr>
                <w:sz w:val="18"/>
                <w:szCs w:val="18"/>
              </w:rPr>
              <w:tab/>
              <w:t>Produce a VTS Training Manual to complement the V-103 and its model courses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8150B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40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B8523F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599069337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856433355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2046221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77AE9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ins w:id="60" w:author="Trainor, Neil" w:date="2015-10-23T04:52:00Z">
              <w:del w:id="61" w:author="Wim" w:date="2015-10-23T14:30:00Z">
                <w:r w:rsidRPr="00777AE9" w:rsidDel="00781C2F">
                  <w:rPr>
                    <w:sz w:val="18"/>
                    <w:szCs w:val="18"/>
                    <w:highlight w:val="yellow"/>
                  </w:rPr>
                  <w:delText>Chec</w:delText>
                </w:r>
              </w:del>
            </w:ins>
            <w:ins w:id="62" w:author="Wim" w:date="2015-10-23T14:30:00Z">
              <w:r w:rsidR="00781C2F">
                <w:rPr>
                  <w:sz w:val="18"/>
                  <w:szCs w:val="18"/>
                  <w:highlight w:val="yellow"/>
                </w:rPr>
                <w:t>commenced VTS40</w:t>
              </w:r>
            </w:ins>
            <w:ins w:id="63" w:author="Trainor, Neil" w:date="2015-10-23T04:52:00Z">
              <w:del w:id="64" w:author="Wim" w:date="2015-10-24T19:31:00Z">
                <w:r w:rsidRPr="00777AE9" w:rsidDel="007C0888">
                  <w:rPr>
                    <w:sz w:val="18"/>
                    <w:szCs w:val="18"/>
                    <w:highlight w:val="yellow"/>
                  </w:rPr>
                  <w:delText>k</w:delText>
                </w:r>
              </w:del>
            </w:ins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081B37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3.3.1.</w:t>
            </w:r>
            <w:r w:rsidRPr="00556033">
              <w:rPr>
                <w:sz w:val="18"/>
                <w:szCs w:val="18"/>
              </w:rPr>
              <w:tab/>
              <w:t>Develop guidance on human factor</w:t>
            </w:r>
            <w:r w:rsidR="00081B37">
              <w:rPr>
                <w:sz w:val="18"/>
                <w:szCs w:val="18"/>
              </w:rPr>
              <w:t>s</w:t>
            </w:r>
            <w:r w:rsidRPr="00556033">
              <w:rPr>
                <w:sz w:val="18"/>
                <w:szCs w:val="18"/>
              </w:rPr>
              <w:t xml:space="preserve"> </w:t>
            </w:r>
            <w:r w:rsidR="00A12F0C" w:rsidRPr="00556033">
              <w:rPr>
                <w:sz w:val="18"/>
                <w:szCs w:val="18"/>
              </w:rPr>
              <w:t xml:space="preserve">and </w:t>
            </w:r>
            <w:r w:rsidR="007720FA" w:rsidRPr="00556033">
              <w:rPr>
                <w:sz w:val="18"/>
                <w:szCs w:val="18"/>
              </w:rPr>
              <w:t>e</w:t>
            </w:r>
            <w:r w:rsidR="00A12F0C" w:rsidRPr="00556033">
              <w:rPr>
                <w:sz w:val="18"/>
                <w:szCs w:val="18"/>
              </w:rPr>
              <w:t>rgonomics</w:t>
            </w:r>
            <w:r w:rsidRPr="00556033">
              <w:rPr>
                <w:sz w:val="18"/>
                <w:szCs w:val="18"/>
              </w:rPr>
              <w:t xml:space="preserve"> in VTS 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38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8037D7" w:rsidP="003F51E1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43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-1932192346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tcBorders>
                  <w:bottom w:val="single" w:sz="4" w:space="0" w:color="BFBFBF"/>
                </w:tcBorders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11228259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463887193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7A55E5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t>Commenced VTS38</w:t>
            </w:r>
          </w:p>
        </w:tc>
      </w:tr>
      <w:tr w:rsidR="000E3732" w:rsidRPr="00556033" w:rsidTr="000E373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65" w:type="dxa"/>
          </w:tcPr>
          <w:p w:rsidR="00BF19EE" w:rsidRPr="00556033" w:rsidRDefault="00BF19EE" w:rsidP="00556033">
            <w:pPr>
              <w:spacing w:beforeLines="60" w:before="144" w:afterLines="60" w:after="144"/>
              <w:ind w:left="743" w:hanging="743"/>
              <w:contextualSpacing/>
              <w:rPr>
                <w:sz w:val="18"/>
                <w:szCs w:val="18"/>
              </w:rPr>
            </w:pPr>
            <w:r w:rsidRPr="00556033">
              <w:rPr>
                <w:sz w:val="18"/>
                <w:szCs w:val="18"/>
              </w:rPr>
              <w:lastRenderedPageBreak/>
              <w:t>3.4.1.</w:t>
            </w:r>
            <w:r w:rsidRPr="00556033">
              <w:rPr>
                <w:sz w:val="18"/>
                <w:szCs w:val="18"/>
              </w:rPr>
              <w:tab/>
              <w:t>Develop a Guideline on VTS Awareness for Navigating Officers</w:t>
            </w:r>
          </w:p>
        </w:tc>
        <w:tc>
          <w:tcPr>
            <w:tcW w:w="784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42</w:t>
            </w:r>
          </w:p>
        </w:tc>
        <w:tc>
          <w:tcPr>
            <w:tcW w:w="847" w:type="dxa"/>
            <w:shd w:val="clear" w:color="auto" w:fill="FFFFFF" w:themeFill="background1"/>
          </w:tcPr>
          <w:p w:rsidR="00BF19EE" w:rsidRPr="00556033" w:rsidRDefault="00A12F0C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556033">
              <w:rPr>
                <w:rFonts w:cs="Calibri"/>
                <w:sz w:val="18"/>
                <w:szCs w:val="18"/>
              </w:rPr>
              <w:t>44</w:t>
            </w:r>
          </w:p>
        </w:tc>
        <w:tc>
          <w:tcPr>
            <w:tcW w:w="810" w:type="dxa"/>
            <w:shd w:val="clear" w:color="auto" w:fill="FFFFFF" w:themeFill="background1"/>
          </w:tcPr>
          <w:p w:rsidR="00BF19EE" w:rsidRPr="00556033" w:rsidRDefault="00BF19EE" w:rsidP="00556033">
            <w:pPr>
              <w:keepLines/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sdt>
          <w:sdtPr>
            <w:rPr>
              <w:color w:val="000000"/>
              <w:sz w:val="18"/>
              <w:szCs w:val="18"/>
            </w:rPr>
            <w:id w:val="1489835724"/>
            <w14:checkbox>
              <w14:checked w14:val="1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24" w:type="dxa"/>
                <w:shd w:val="clear" w:color="auto" w:fill="92D050"/>
              </w:tcPr>
              <w:p w:rsidR="00BF19EE" w:rsidRPr="00556033" w:rsidRDefault="00A12F0C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665167196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850" w:type="dxa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color w:val="000000"/>
              <w:sz w:val="18"/>
              <w:szCs w:val="18"/>
            </w:rPr>
            <w:id w:val="-1543666701"/>
            <w14:checkbox>
              <w14:checked w14:val="0"/>
              <w14:checkedState w14:val="2612" w14:font="Arial Unicode MS"/>
              <w14:uncheckedState w14:val="2610" w14:font="Arial Unicode MS"/>
            </w14:checkbox>
          </w:sdtPr>
          <w:sdtEndPr/>
          <w:sdtContent>
            <w:tc>
              <w:tcPr>
                <w:tcW w:w="709" w:type="dxa"/>
                <w:shd w:val="clear" w:color="auto" w:fill="auto"/>
              </w:tcPr>
              <w:p w:rsidR="00BF19EE" w:rsidRPr="00556033" w:rsidRDefault="00BF19EE" w:rsidP="00556033">
                <w:pPr>
                  <w:spacing w:beforeLines="60" w:before="144" w:afterLines="60" w:after="144"/>
                  <w:contextualSpacing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color w:val="000000"/>
                    <w:sz w:val="18"/>
                    <w:szCs w:val="18"/>
                  </w:rPr>
                </w:pPr>
                <w:r w:rsidRPr="00556033">
                  <w:rPr>
                    <w:rFonts w:ascii="MS Gothic" w:eastAsia="MS Gothic" w:hAnsi="MS Gothic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928" w:type="dxa"/>
          </w:tcPr>
          <w:p w:rsidR="00BF19EE" w:rsidRPr="00556033" w:rsidRDefault="00BF19EE" w:rsidP="00556033">
            <w:pPr>
              <w:spacing w:beforeLines="60" w:before="144" w:afterLines="60" w:after="14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556033" w:rsidRDefault="00556033">
      <w:pPr>
        <w:sectPr w:rsidR="00556033" w:rsidSect="0055603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TableGrid"/>
        <w:tblW w:w="15206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3"/>
        <w:gridCol w:w="5488"/>
        <w:gridCol w:w="1843"/>
        <w:gridCol w:w="649"/>
        <w:gridCol w:w="335"/>
        <w:gridCol w:w="335"/>
        <w:gridCol w:w="335"/>
        <w:gridCol w:w="335"/>
        <w:gridCol w:w="335"/>
        <w:gridCol w:w="335"/>
        <w:gridCol w:w="335"/>
        <w:gridCol w:w="1258"/>
        <w:tblGridChange w:id="66">
          <w:tblGrid>
            <w:gridCol w:w="918"/>
            <w:gridCol w:w="1377"/>
            <w:gridCol w:w="1328"/>
            <w:gridCol w:w="918"/>
            <w:gridCol w:w="1377"/>
            <w:gridCol w:w="3193"/>
            <w:gridCol w:w="918"/>
            <w:gridCol w:w="925"/>
            <w:gridCol w:w="452"/>
            <w:gridCol w:w="197"/>
            <w:gridCol w:w="269"/>
            <w:gridCol w:w="66"/>
            <w:gridCol w:w="335"/>
            <w:gridCol w:w="248"/>
            <w:gridCol w:w="87"/>
            <w:gridCol w:w="248"/>
            <w:gridCol w:w="87"/>
            <w:gridCol w:w="248"/>
            <w:gridCol w:w="58"/>
            <w:gridCol w:w="29"/>
            <w:gridCol w:w="248"/>
            <w:gridCol w:w="87"/>
            <w:gridCol w:w="248"/>
            <w:gridCol w:w="37"/>
            <w:gridCol w:w="50"/>
            <w:gridCol w:w="248"/>
            <w:gridCol w:w="37"/>
            <w:gridCol w:w="298"/>
            <w:gridCol w:w="37"/>
            <w:gridCol w:w="298"/>
            <w:gridCol w:w="37"/>
            <w:gridCol w:w="303"/>
            <w:gridCol w:w="32"/>
            <w:gridCol w:w="335"/>
            <w:gridCol w:w="335"/>
            <w:gridCol w:w="216"/>
            <w:gridCol w:w="119"/>
            <w:gridCol w:w="1258"/>
          </w:tblGrid>
        </w:tblGridChange>
      </w:tblGrid>
      <w:tr w:rsidR="00731B73" w:rsidRPr="0041674D" w:rsidTr="00A83AAC">
        <w:trPr>
          <w:tblHeader/>
        </w:trPr>
        <w:tc>
          <w:tcPr>
            <w:tcW w:w="15206" w:type="dxa"/>
            <w:gridSpan w:val="12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lastRenderedPageBreak/>
              <w:t>VTS Committee – Work Plan 2014-2018</w:t>
            </w:r>
          </w:p>
        </w:tc>
      </w:tr>
      <w:tr w:rsidR="00731B73" w:rsidRPr="0041674D" w:rsidTr="00A83AAC">
        <w:trPr>
          <w:tblHeader/>
        </w:trPr>
        <w:tc>
          <w:tcPr>
            <w:tcW w:w="3623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Strategy Technical Domain</w:t>
            </w:r>
          </w:p>
        </w:tc>
        <w:tc>
          <w:tcPr>
            <w:tcW w:w="5488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Task</w:t>
            </w:r>
          </w:p>
        </w:tc>
        <w:tc>
          <w:tcPr>
            <w:tcW w:w="1843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Expected Output</w:t>
            </w:r>
          </w:p>
        </w:tc>
        <w:tc>
          <w:tcPr>
            <w:tcW w:w="649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WG</w:t>
            </w:r>
          </w:p>
        </w:tc>
        <w:tc>
          <w:tcPr>
            <w:tcW w:w="2345" w:type="dxa"/>
            <w:gridSpan w:val="7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Session</w:t>
            </w:r>
          </w:p>
        </w:tc>
        <w:tc>
          <w:tcPr>
            <w:tcW w:w="1258" w:type="dxa"/>
            <w:vMerge w:val="restart"/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Status</w:t>
            </w:r>
          </w:p>
        </w:tc>
      </w:tr>
      <w:tr w:rsidR="00731B73" w:rsidRPr="0041674D" w:rsidTr="00A83AAC">
        <w:trPr>
          <w:tblHeader/>
        </w:trPr>
        <w:tc>
          <w:tcPr>
            <w:tcW w:w="3623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5488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649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97220B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97220B">
              <w:rPr>
                <w:b/>
                <w:sz w:val="20"/>
              </w:rPr>
              <w:t>38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39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40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41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42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43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44</w:t>
            </w:r>
          </w:p>
        </w:tc>
        <w:tc>
          <w:tcPr>
            <w:tcW w:w="1258" w:type="dxa"/>
            <w:vMerge/>
            <w:tcBorders>
              <w:bottom w:val="double" w:sz="4" w:space="0" w:color="auto"/>
            </w:tcBorders>
          </w:tcPr>
          <w:p w:rsidR="00731B73" w:rsidRPr="0041674D" w:rsidRDefault="00731B73" w:rsidP="00A83AAC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</w:tr>
      <w:tr w:rsidR="00731B73" w:rsidRPr="0041674D" w:rsidTr="00A83AAC"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41674D" w:rsidRDefault="00731B73" w:rsidP="00A83AAC">
            <w:pPr>
              <w:pStyle w:val="Agenda1"/>
              <w:ind w:left="0" w:firstLine="0"/>
              <w:jc w:val="center"/>
              <w:rPr>
                <w:sz w:val="20"/>
              </w:rPr>
            </w:pPr>
            <w:r w:rsidRPr="0041674D">
              <w:rPr>
                <w:sz w:val="20"/>
              </w:rPr>
              <w:t>TD#1 – Operations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VTS operations, service standards, and performance measures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Produce a Guideline on the use of decision support tools in VTS 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1/2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b/>
                <w:sz w:val="20"/>
                <w:szCs w:val="20"/>
              </w:rPr>
            </w:pPr>
            <w:r w:rsidRPr="00731B73">
              <w:rPr>
                <w:rFonts w:cs="Arial"/>
                <w:b/>
                <w:sz w:val="20"/>
                <w:szCs w:val="20"/>
              </w:rPr>
              <w:t>Complete</w:t>
            </w: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Update the VTS Manual  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Manual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All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rPr>
          <w:trHeight w:val="735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</w:t>
            </w:r>
            <w:ins w:id="67" w:author="Wim" w:date="2015-10-24T19:20:00Z">
              <w:r w:rsidR="00F46AD4">
                <w:rPr>
                  <w:sz w:val="20"/>
                  <w:szCs w:val="20"/>
                </w:rPr>
                <w:t xml:space="preserve"> marine casualty /</w:t>
              </w:r>
            </w:ins>
            <w:r w:rsidRPr="00731B73">
              <w:rPr>
                <w:sz w:val="20"/>
                <w:szCs w:val="20"/>
              </w:rPr>
              <w:t xml:space="preserve"> incident / </w:t>
            </w:r>
            <w:del w:id="68" w:author="Wim" w:date="2015-10-24T19:21:00Z">
              <w:r w:rsidRPr="00731B73" w:rsidDel="00F46AD4">
                <w:rPr>
                  <w:sz w:val="20"/>
                  <w:szCs w:val="20"/>
                </w:rPr>
                <w:delText>accident /</w:delText>
              </w:r>
            </w:del>
            <w:del w:id="69" w:author="Wim" w:date="2015-10-24T19:22:00Z">
              <w:r w:rsidRPr="00731B73" w:rsidDel="00F46AD4">
                <w:rPr>
                  <w:sz w:val="20"/>
                  <w:szCs w:val="20"/>
                </w:rPr>
                <w:delText xml:space="preserve"> near miss</w:delText>
              </w:r>
            </w:del>
            <w:r w:rsidRPr="00731B73">
              <w:rPr>
                <w:sz w:val="20"/>
                <w:szCs w:val="20"/>
              </w:rPr>
              <w:t xml:space="preserve"> reporting and recording</w:t>
            </w:r>
            <w:ins w:id="70" w:author="Wim" w:date="2015-10-24T19:22:00Z">
              <w:r w:rsidR="00F46AD4">
                <w:rPr>
                  <w:sz w:val="20"/>
                  <w:szCs w:val="20"/>
                </w:rPr>
                <w:t xml:space="preserve"> including</w:t>
              </w:r>
              <w:r w:rsidR="00F46AD4" w:rsidRPr="00731B73">
                <w:rPr>
                  <w:sz w:val="20"/>
                  <w:szCs w:val="20"/>
                </w:rPr>
                <w:t xml:space="preserve"> near miss</w:t>
              </w:r>
            </w:ins>
            <w:r w:rsidRPr="00731B73">
              <w:rPr>
                <w:sz w:val="20"/>
                <w:szCs w:val="20"/>
              </w:rPr>
              <w:t xml:space="preserve"> as it relates to VTS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2936C6" w:rsidP="002936C6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F46AD4">
        <w:tblPrEx>
          <w:tblW w:w="15206" w:type="dxa"/>
          <w:tblInd w:w="-459" w:type="dxa"/>
          <w:tblLayout w:type="fixed"/>
          <w:tblCellMar>
            <w:left w:w="0" w:type="dxa"/>
            <w:right w:w="0" w:type="dxa"/>
          </w:tblCellMar>
          <w:tblPrExChange w:id="71" w:author="Wim" w:date="2015-10-24T19:23:00Z">
            <w:tblPrEx>
              <w:tblW w:w="15206" w:type="dxa"/>
              <w:tblInd w:w="-459" w:type="dxa"/>
              <w:tblLayout w:type="fixed"/>
              <w:tblCellMar>
                <w:left w:w="0" w:type="dxa"/>
                <w:right w:w="0" w:type="dxa"/>
              </w:tblCellMar>
            </w:tblPrEx>
          </w:tblPrExChange>
        </w:tblPrEx>
        <w:trPr>
          <w:trHeight w:val="533"/>
          <w:trPrChange w:id="72" w:author="Wim" w:date="2015-10-24T19:23:00Z">
            <w:trPr>
              <w:gridBefore w:val="1"/>
              <w:gridAfter w:val="0"/>
              <w:trHeight w:val="533"/>
            </w:trPr>
          </w:trPrChange>
        </w:trPr>
        <w:tc>
          <w:tcPr>
            <w:tcW w:w="3623" w:type="dxa"/>
            <w:vMerge/>
            <w:tcPrChange w:id="73" w:author="Wim" w:date="2015-10-24T19:23:00Z">
              <w:tcPr>
                <w:tcW w:w="3623" w:type="dxa"/>
                <w:gridSpan w:val="3"/>
                <w:vMerge/>
              </w:tcPr>
            </w:tcPrChange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PrChange w:id="74" w:author="Wim" w:date="2015-10-24T19:23:00Z">
              <w:tcPr>
                <w:tcW w:w="5488" w:type="dxa"/>
                <w:gridSpan w:val="3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Maritime Service Portfolios for VTS</w:t>
            </w:r>
          </w:p>
        </w:tc>
        <w:tc>
          <w:tcPr>
            <w:tcW w:w="1843" w:type="dxa"/>
            <w:tcPrChange w:id="75" w:author="Wim" w:date="2015-10-24T19:23:00Z">
              <w:tcPr>
                <w:tcW w:w="1843" w:type="dxa"/>
                <w:gridSpan w:val="4"/>
              </w:tcPr>
            </w:tcPrChange>
          </w:tcPr>
          <w:p w:rsidR="00731B73" w:rsidRPr="00731B73" w:rsidRDefault="00731B73" w:rsidP="00A83AAC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tcPrChange w:id="76" w:author="Wim" w:date="2015-10-24T19:23:00Z">
              <w:tcPr>
                <w:tcW w:w="649" w:type="dxa"/>
                <w:gridSpan w:val="3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tcPrChange w:id="77" w:author="Wim" w:date="2015-10-24T19:23:00Z">
              <w:tcPr>
                <w:tcW w:w="335" w:type="dxa"/>
                <w:gridSpan w:val="2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PrChange w:id="78" w:author="Wim" w:date="2015-10-24T19:23:00Z">
              <w:tcPr>
                <w:tcW w:w="335" w:type="dxa"/>
                <w:gridSpan w:val="2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PrChange w:id="79" w:author="Wim" w:date="2015-10-24T19:23:00Z">
              <w:tcPr>
                <w:tcW w:w="335" w:type="dxa"/>
                <w:gridSpan w:val="3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PrChange w:id="80" w:author="Wim" w:date="2015-10-24T19:23:00Z">
              <w:tcPr>
                <w:tcW w:w="335" w:type="dxa"/>
                <w:gridSpan w:val="2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PrChange w:id="81" w:author="Wim" w:date="2015-10-24T19:23:00Z">
              <w:tcPr>
                <w:tcW w:w="335" w:type="dxa"/>
                <w:gridSpan w:val="3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PrChange w:id="82" w:author="Wim" w:date="2015-10-24T19:23:00Z">
              <w:tcPr>
                <w:tcW w:w="335" w:type="dxa"/>
                <w:gridSpan w:val="2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PrChange w:id="83" w:author="Wim" w:date="2015-10-24T19:23:00Z">
              <w:tcPr>
                <w:tcW w:w="335" w:type="dxa"/>
                <w:gridSpan w:val="2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  <w:tcPrChange w:id="84" w:author="Wim" w:date="2015-10-24T19:23:00Z">
              <w:tcPr>
                <w:tcW w:w="1258" w:type="dxa"/>
                <w:gridSpan w:val="6"/>
              </w:tcPr>
            </w:tcPrChange>
          </w:tcPr>
          <w:p w:rsidR="00731B73" w:rsidRPr="00731B73" w:rsidRDefault="00F46AD4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rFonts w:cs="Arial"/>
                <w:sz w:val="20"/>
                <w:szCs w:val="20"/>
              </w:rPr>
              <w:pPrChange w:id="85" w:author="Wim" w:date="2015-10-24T19:24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</w:pPr>
              </w:pPrChange>
            </w:pPr>
            <w:ins w:id="86" w:author="Wim" w:date="2015-10-24T19:24:00Z">
              <w:r>
                <w:rPr>
                  <w:rFonts w:cs="Arial"/>
                  <w:sz w:val="20"/>
                  <w:szCs w:val="20"/>
                </w:rPr>
                <w:t>In Progress</w:t>
              </w:r>
            </w:ins>
          </w:p>
        </w:tc>
      </w:tr>
      <w:tr w:rsidR="00731B73" w:rsidRPr="00731B73" w:rsidTr="00777AE9">
        <w:tblPrEx>
          <w:tblW w:w="15206" w:type="dxa"/>
          <w:tblInd w:w="-459" w:type="dxa"/>
          <w:tblLayout w:type="fixed"/>
          <w:tblCellMar>
            <w:left w:w="0" w:type="dxa"/>
            <w:right w:w="0" w:type="dxa"/>
          </w:tblCellMar>
          <w:tblPrExChange w:id="87" w:author="Trainor, Neil" w:date="2015-10-23T04:54:00Z">
            <w:tblPrEx>
              <w:tblW w:w="15206" w:type="dxa"/>
              <w:tblInd w:w="-459" w:type="dxa"/>
              <w:tblLayout w:type="fixed"/>
              <w:tblCellMar>
                <w:left w:w="0" w:type="dxa"/>
                <w:right w:w="0" w:type="dxa"/>
              </w:tblCellMar>
            </w:tblPrEx>
          </w:tblPrExChange>
        </w:tblPrEx>
        <w:trPr>
          <w:trHeight w:val="533"/>
          <w:trPrChange w:id="88" w:author="Trainor, Neil" w:date="2015-10-23T04:54:00Z">
            <w:trPr>
              <w:gridBefore w:val="2"/>
              <w:trHeight w:val="533"/>
            </w:trPr>
          </w:trPrChange>
        </w:trPr>
        <w:tc>
          <w:tcPr>
            <w:tcW w:w="3623" w:type="dxa"/>
            <w:vMerge/>
            <w:tcPrChange w:id="89" w:author="Trainor, Neil" w:date="2015-10-23T04:54:00Z">
              <w:tcPr>
                <w:tcW w:w="3623" w:type="dxa"/>
                <w:gridSpan w:val="3"/>
                <w:vMerge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  <w:tcPrChange w:id="90" w:author="Trainor, Neil" w:date="2015-10-23T04:54:00Z">
              <w:tcPr>
                <w:tcW w:w="5488" w:type="dxa"/>
                <w:gridSpan w:val="4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Preparing for  a IMO Member State Audit Scheme (IMSAS) as it relates to VTS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606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tcPrChange w:id="91" w:author="Trainor, Neil" w:date="2015-10-23T04:54:00Z">
              <w:tcPr>
                <w:tcW w:w="1843" w:type="dxa"/>
                <w:gridSpan w:val="10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shd w:val="clear" w:color="auto" w:fill="auto"/>
            <w:tcPrChange w:id="92" w:author="Trainor, Neil" w:date="2015-10-23T04:54:00Z">
              <w:tcPr>
                <w:tcW w:w="649" w:type="dxa"/>
                <w:gridSpan w:val="5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  <w:tcPrChange w:id="93" w:author="Trainor, Neil" w:date="2015-10-23T04:54:00Z">
              <w:tcPr>
                <w:tcW w:w="335" w:type="dxa"/>
                <w:gridSpan w:val="3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  <w:tcPrChange w:id="94" w:author="Trainor, Neil" w:date="2015-10-23T04:54:00Z">
              <w:tcPr>
                <w:tcW w:w="335" w:type="dxa"/>
                <w:gridSpan w:val="2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  <w:tcPrChange w:id="95" w:author="Trainor, Neil" w:date="2015-10-23T04:54:00Z">
              <w:tcPr>
                <w:tcW w:w="335" w:type="dxa"/>
                <w:gridSpan w:val="2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  <w:tcPrChange w:id="96" w:author="Trainor, Neil" w:date="2015-10-23T04:54:00Z">
              <w:tcPr>
                <w:tcW w:w="335" w:type="dxa"/>
                <w:gridSpan w:val="2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  <w:tcPrChange w:id="97" w:author="Trainor, Neil" w:date="2015-10-23T04:54:00Z">
              <w:tcPr>
                <w:tcW w:w="335" w:type="dxa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  <w:tcPrChange w:id="98" w:author="Trainor, Neil" w:date="2015-10-23T04:54:00Z">
              <w:tcPr>
                <w:tcW w:w="335" w:type="dxa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  <w:tcPrChange w:id="99" w:author="Trainor, Neil" w:date="2015-10-23T04:54:00Z">
              <w:tcPr>
                <w:tcW w:w="335" w:type="dxa"/>
                <w:gridSpan w:val="2"/>
                <w:shd w:val="clear" w:color="auto" w:fill="auto"/>
              </w:tcPr>
            </w:tcPrChange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FFFF00"/>
            <w:tcPrChange w:id="100" w:author="Trainor, Neil" w:date="2015-10-23T04:54:00Z">
              <w:tcPr>
                <w:tcW w:w="1258" w:type="dxa"/>
                <w:shd w:val="clear" w:color="auto" w:fill="auto"/>
              </w:tcPr>
            </w:tcPrChange>
          </w:tcPr>
          <w:p w:rsidR="00777AE9" w:rsidRPr="00777AE9" w:rsidRDefault="00777AE9" w:rsidP="00777AE9">
            <w:pPr>
              <w:pStyle w:val="Agenda2"/>
              <w:numPr>
                <w:ilvl w:val="0"/>
                <w:numId w:val="0"/>
              </w:numPr>
              <w:rPr>
                <w:ins w:id="101" w:author="Trainor, Neil" w:date="2015-10-23T04:54:00Z"/>
                <w:rFonts w:cs="Arial"/>
                <w:b/>
                <w:sz w:val="20"/>
                <w:szCs w:val="20"/>
              </w:rPr>
            </w:pPr>
            <w:ins w:id="102" w:author="Trainor, Neil" w:date="2015-10-23T04:54:00Z">
              <w:r w:rsidRPr="00777AE9">
                <w:rPr>
                  <w:rFonts w:cs="Arial"/>
                  <w:b/>
                  <w:sz w:val="20"/>
                  <w:szCs w:val="20"/>
                </w:rPr>
                <w:t>Complete</w:t>
              </w:r>
            </w:ins>
          </w:p>
          <w:p w:rsidR="00731B73" w:rsidRPr="00731B73" w:rsidRDefault="002936C6" w:rsidP="00777AE9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del w:id="103" w:author="Trainor, Neil" w:date="2015-10-23T04:54:00Z">
              <w:r w:rsidRPr="00777AE9" w:rsidDel="00777AE9">
                <w:rPr>
                  <w:rFonts w:cs="Arial"/>
                  <w:b/>
                  <w:sz w:val="20"/>
                  <w:szCs w:val="20"/>
                </w:rPr>
                <w:delText>In Progress</w:delText>
              </w:r>
            </w:del>
          </w:p>
        </w:tc>
      </w:tr>
      <w:tr w:rsidR="00731B73" w:rsidRPr="00731B73" w:rsidTr="00A83AAC">
        <w:trPr>
          <w:trHeight w:val="53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  <w:lang w:val="en-IE"/>
              </w:rPr>
              <w:t>Produce a Guideline on Measures to Evaluate the Effectiveness of a VTS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731B73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Inter-VTS operations, interactions with allied and other services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Guideline on public and media relations in special / defined circumstances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VTS communications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spacing w:after="0"/>
              <w:ind w:left="607" w:hanging="573"/>
              <w:rPr>
                <w:szCs w:val="20"/>
              </w:rPr>
            </w:pPr>
            <w:proofErr w:type="spellStart"/>
            <w:r w:rsidRPr="00731B73">
              <w:rPr>
                <w:sz w:val="20"/>
                <w:szCs w:val="20"/>
                <w:lang w:val="fr-FR"/>
              </w:rPr>
              <w:t>Produce</w:t>
            </w:r>
            <w:proofErr w:type="spellEnd"/>
            <w:r w:rsidRPr="00731B73">
              <w:rPr>
                <w:sz w:val="20"/>
                <w:szCs w:val="20"/>
                <w:lang w:val="fr-FR"/>
              </w:rPr>
              <w:t xml:space="preserve"> a </w:t>
            </w:r>
            <w:proofErr w:type="spellStart"/>
            <w:r w:rsidRPr="00731B73">
              <w:rPr>
                <w:sz w:val="20"/>
                <w:szCs w:val="20"/>
                <w:lang w:val="fr-FR"/>
              </w:rPr>
              <w:t>Recommendation</w:t>
            </w:r>
            <w:proofErr w:type="spellEnd"/>
            <w:r w:rsidRPr="00731B73">
              <w:rPr>
                <w:sz w:val="20"/>
                <w:szCs w:val="20"/>
                <w:lang w:val="fr-FR"/>
              </w:rPr>
              <w:t xml:space="preserve"> / Guideline on VTS Communications 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spacing w:after="0"/>
              <w:ind w:left="607"/>
              <w:rPr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Recommendation / 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2936C6" w:rsidP="002936C6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Monitoring and evaluating developments in VTS and potential impacts on the recognised framework for VTS</w:t>
            </w: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rFonts w:hint="eastAsia"/>
                <w:sz w:val="20"/>
                <w:szCs w:val="20"/>
              </w:rPr>
              <w:t xml:space="preserve"> </w:t>
            </w:r>
            <w:r w:rsidRPr="00731B73">
              <w:rPr>
                <w:sz w:val="20"/>
                <w:szCs w:val="20"/>
              </w:rPr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Strategy paper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2936C6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b/>
                <w:sz w:val="20"/>
                <w:szCs w:val="20"/>
              </w:rPr>
            </w:pPr>
            <w:r w:rsidRPr="002936C6">
              <w:rPr>
                <w:rFonts w:cs="Arial"/>
                <w:b/>
                <w:sz w:val="20"/>
                <w:szCs w:val="20"/>
              </w:rPr>
              <w:t>Complete</w:t>
            </w:r>
          </w:p>
        </w:tc>
      </w:tr>
      <w:tr w:rsidR="00731B73" w:rsidRPr="00731B73" w:rsidTr="00A83AAC">
        <w:trPr>
          <w:trHeight w:val="673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Review/update/provide input to IMO on Resolution A.857(20) Guidelines for VTS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Liaison note and revised 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510"/>
        </w:trPr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and conduct a global VTS Questionnaire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Questionnaire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1/</w:t>
            </w:r>
          </w:p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2+3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F46AD4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ins w:id="104" w:author="Wim" w:date="2015-10-24T19:25:00Z">
              <w:r>
                <w:rPr>
                  <w:rFonts w:cs="Arial"/>
                  <w:sz w:val="20"/>
                  <w:szCs w:val="20"/>
                </w:rPr>
                <w:t>X</w:t>
              </w:r>
            </w:ins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F46AD4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ins w:id="105" w:author="Wim" w:date="2015-10-24T19:25:00Z">
              <w:r>
                <w:rPr>
                  <w:rFonts w:cs="Arial"/>
                  <w:sz w:val="20"/>
                  <w:szCs w:val="20"/>
                </w:rPr>
                <w:t>X</w:t>
              </w:r>
            </w:ins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ins w:id="106" w:author="Wim" w:date="2015-10-24T19:25:00Z"/>
                <w:rFonts w:cs="Arial"/>
                <w:sz w:val="20"/>
                <w:szCs w:val="20"/>
              </w:rPr>
            </w:pPr>
            <w:del w:id="107" w:author="Wim" w:date="2015-10-24T19:25:00Z">
              <w:r w:rsidDel="00F46AD4">
                <w:rPr>
                  <w:rFonts w:cs="Arial"/>
                  <w:sz w:val="20"/>
                  <w:szCs w:val="20"/>
                </w:rPr>
                <w:delText>In Progress</w:delText>
              </w:r>
            </w:del>
            <w:ins w:id="108" w:author="Wim" w:date="2015-10-24T19:25:00Z">
              <w:r w:rsidR="00F46AD4">
                <w:rPr>
                  <w:rFonts w:cs="Arial"/>
                  <w:sz w:val="20"/>
                  <w:szCs w:val="20"/>
                </w:rPr>
                <w:t>Complete</w:t>
              </w:r>
            </w:ins>
          </w:p>
          <w:p w:rsidR="00F46AD4" w:rsidRPr="00731B73" w:rsidRDefault="00F46AD4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ins w:id="109" w:author="Wim" w:date="2015-10-24T19:25:00Z">
              <w:r>
                <w:rPr>
                  <w:rFonts w:cs="Arial"/>
                  <w:sz w:val="20"/>
                  <w:szCs w:val="20"/>
                </w:rPr>
                <w:t>Conduct 2016</w:t>
              </w:r>
            </w:ins>
          </w:p>
        </w:tc>
      </w:tr>
      <w:tr w:rsidR="00731B73" w:rsidRPr="00731B73" w:rsidTr="00A83AAC">
        <w:trPr>
          <w:trHeight w:val="615"/>
        </w:trPr>
        <w:tc>
          <w:tcPr>
            <w:tcW w:w="3623" w:type="dxa"/>
            <w:vMerge/>
            <w:tcBorders>
              <w:bottom w:val="doub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Produce a Guideline on preparing for Zero Accident Campaign 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:rsidR="00731B73" w:rsidRPr="00731B73" w:rsidRDefault="002936C6" w:rsidP="00A83AAC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del w:id="110" w:author="Wim" w:date="2015-10-24T19:26:00Z">
              <w:r w:rsidDel="00F46AD4">
                <w:rPr>
                  <w:rFonts w:cs="Arial"/>
                  <w:sz w:val="20"/>
                  <w:szCs w:val="20"/>
                </w:rPr>
                <w:delText>In Progress</w:delText>
              </w:r>
            </w:del>
            <w:ins w:id="111" w:author="Wim" w:date="2015-10-24T19:26:00Z">
              <w:r w:rsidR="00F46AD4">
                <w:rPr>
                  <w:rFonts w:cs="Arial"/>
                  <w:sz w:val="20"/>
                  <w:szCs w:val="20"/>
                </w:rPr>
                <w:t>on hold</w:t>
              </w:r>
            </w:ins>
          </w:p>
        </w:tc>
      </w:tr>
      <w:tr w:rsidR="00731B73" w:rsidRPr="00731B73" w:rsidTr="00A83AAC"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731B73" w:rsidRDefault="00731B73" w:rsidP="00A83AAC">
            <w:pPr>
              <w:pStyle w:val="Agenda1"/>
              <w:ind w:left="0" w:firstLine="0"/>
              <w:jc w:val="center"/>
              <w:rPr>
                <w:rFonts w:cs="Arial"/>
                <w:sz w:val="20"/>
              </w:rPr>
            </w:pPr>
            <w:r w:rsidRPr="00731B73">
              <w:rPr>
                <w:sz w:val="20"/>
              </w:rPr>
              <w:lastRenderedPageBreak/>
              <w:t>TD#2 – Technology</w:t>
            </w: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VTS systems technology, Sensors, Presentation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Recommendation on the portrayal of VTS information and data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Recommendation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2/1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del w:id="112" w:author="Wim" w:date="2015-10-24T19:27:00Z">
              <w:r w:rsidRPr="00731B73" w:rsidDel="00F46AD4">
                <w:rPr>
                  <w:rFonts w:cs="Arial"/>
                  <w:sz w:val="20"/>
                  <w:szCs w:val="20"/>
                </w:rPr>
                <w:delText>X</w:delText>
              </w:r>
            </w:del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8037D7">
            <w:pPr>
              <w:pStyle w:val="Agenda2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VTS equipment standards and performance requirements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Guidance on the technical acceptance of a VTS system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F46AD4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ins w:id="113" w:author="Wim" w:date="2015-10-24T19:26:00Z">
              <w:r>
                <w:rPr>
                  <w:rFonts w:cs="Arial"/>
                  <w:sz w:val="20"/>
                  <w:szCs w:val="20"/>
                </w:rPr>
                <w:t>X</w:t>
              </w:r>
            </w:ins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F46AD4">
            <w:pPr>
              <w:pStyle w:val="Agenda2"/>
              <w:numPr>
                <w:ilvl w:val="0"/>
                <w:numId w:val="0"/>
              </w:numPr>
              <w:ind w:left="567" w:hanging="567"/>
              <w:rPr>
                <w:sz w:val="20"/>
                <w:szCs w:val="20"/>
              </w:rPr>
              <w:pPrChange w:id="114" w:author="Wim" w:date="2015-10-24T19:27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567" w:firstLine="0"/>
                </w:pPr>
              </w:pPrChange>
            </w:pPr>
            <w:ins w:id="115" w:author="Wim" w:date="2015-10-24T19:26:00Z">
              <w:r>
                <w:rPr>
                  <w:rFonts w:cs="Arial"/>
                  <w:sz w:val="20"/>
                  <w:szCs w:val="20"/>
                </w:rPr>
                <w:t>In Progress</w:t>
              </w:r>
            </w:ins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Review V-128 – Operational and Technical Performance Requirements for VTS Equipment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2/1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5E7F6A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8037D7" w:rsidRDefault="008037D7" w:rsidP="008037D7">
            <w:pPr>
              <w:pStyle w:val="Agenda2"/>
              <w:numPr>
                <w:ilvl w:val="0"/>
                <w:numId w:val="0"/>
              </w:numPr>
              <w:rPr>
                <w:b/>
                <w:sz w:val="20"/>
                <w:szCs w:val="20"/>
              </w:rPr>
            </w:pPr>
            <w:r w:rsidRPr="008037D7">
              <w:rPr>
                <w:b/>
                <w:sz w:val="20"/>
                <w:szCs w:val="20"/>
              </w:rPr>
              <w:t>Complete</w:t>
            </w: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Inter-VTS data exchange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Provide a Guideline on the technical interface between VTS systems and the systems of other stakeholders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2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 w:hanging="1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Data populating for S-100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-40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464"/>
              <w:rPr>
                <w:sz w:val="20"/>
                <w:szCs w:val="20"/>
              </w:rPr>
            </w:pPr>
          </w:p>
        </w:tc>
      </w:tr>
      <w:tr w:rsidR="00731B73" w:rsidRPr="00731B73" w:rsidTr="00A83AAC">
        <w:trPr>
          <w:trHeight w:val="370"/>
        </w:trPr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731B73" w:rsidRPr="00731B73" w:rsidRDefault="00731B73" w:rsidP="00A83AAC">
            <w:pPr>
              <w:pStyle w:val="Agenda1"/>
              <w:ind w:left="0" w:firstLine="0"/>
              <w:jc w:val="center"/>
              <w:rPr>
                <w:rFonts w:cs="Arial"/>
                <w:sz w:val="20"/>
              </w:rPr>
            </w:pPr>
            <w:r w:rsidRPr="00731B73">
              <w:rPr>
                <w:sz w:val="20"/>
              </w:rPr>
              <w:t>TD#3 –Training</w:t>
            </w:r>
          </w:p>
        </w:tc>
      </w:tr>
      <w:tr w:rsidR="00731B73" w:rsidRPr="00731B73" w:rsidTr="00777AE9">
        <w:trPr>
          <w:trHeight w:val="351"/>
        </w:trPr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Qualification, training, and certification of VTS personnel</w:t>
            </w:r>
          </w:p>
        </w:tc>
        <w:tc>
          <w:tcPr>
            <w:tcW w:w="5488" w:type="dxa"/>
          </w:tcPr>
          <w:p w:rsidR="00731B73" w:rsidRPr="00731B73" w:rsidRDefault="00731B73" w:rsidP="008037D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Develop a </w:t>
            </w:r>
            <w:r w:rsidR="008037D7">
              <w:rPr>
                <w:sz w:val="20"/>
                <w:szCs w:val="20"/>
              </w:rPr>
              <w:t>Model Course</w:t>
            </w:r>
            <w:r w:rsidRPr="00731B73">
              <w:rPr>
                <w:sz w:val="20"/>
                <w:szCs w:val="20"/>
              </w:rPr>
              <w:t xml:space="preserve"> on Revalidation Process for VTS Certification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FFFF00"/>
          </w:tcPr>
          <w:p w:rsidR="00731B73" w:rsidRPr="00731B73" w:rsidRDefault="00777AE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ins w:id="116" w:author="Trainor, Neil" w:date="2015-10-23T04:53:00Z">
              <w:r>
                <w:rPr>
                  <w:rFonts w:cs="Arial"/>
                  <w:sz w:val="20"/>
                  <w:szCs w:val="20"/>
                </w:rPr>
                <w:t>X</w:t>
              </w:r>
            </w:ins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8037D7" w:rsidP="008037D7">
            <w:pPr>
              <w:pStyle w:val="Agenda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Produce a VTS Training Manual to complement the V-103 and its model courses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Manual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F46AD4">
            <w:pPr>
              <w:pStyle w:val="Agenda2"/>
              <w:numPr>
                <w:ilvl w:val="0"/>
                <w:numId w:val="0"/>
              </w:numPr>
              <w:ind w:left="124" w:hanging="124"/>
              <w:rPr>
                <w:sz w:val="20"/>
                <w:szCs w:val="20"/>
              </w:rPr>
              <w:pPrChange w:id="117" w:author="Wim" w:date="2015-10-24T19:29:00Z">
                <w:pPr>
                  <w:pStyle w:val="Agenda2"/>
                  <w:numPr>
                    <w:ilvl w:val="0"/>
                    <w:numId w:val="0"/>
                  </w:numPr>
                  <w:tabs>
                    <w:tab w:val="clear" w:pos="1418"/>
                  </w:tabs>
                  <w:ind w:left="124" w:firstLine="0"/>
                </w:pPr>
              </w:pPrChange>
            </w:pPr>
            <w:ins w:id="118" w:author="Wim" w:date="2015-10-24T19:28:00Z">
              <w:r>
                <w:rPr>
                  <w:rFonts w:cs="Arial"/>
                  <w:sz w:val="20"/>
                  <w:szCs w:val="20"/>
                </w:rPr>
                <w:t>In Progress</w:t>
              </w:r>
            </w:ins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Accreditation and approval process for VTS training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 w:val="restart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Human factors</w:t>
            </w: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Develop guidance on human factors and ergonomics in VTS 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Guidance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3/1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8D5F79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B32DA0" w:rsidP="00B32DA0">
            <w:pPr>
              <w:pStyle w:val="Agenda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B32DA0">
              <w:rPr>
                <w:sz w:val="20"/>
                <w:szCs w:val="20"/>
              </w:rPr>
              <w:t>In Progress</w:t>
            </w:r>
          </w:p>
        </w:tc>
      </w:tr>
      <w:tr w:rsidR="00731B73" w:rsidRPr="00731B73" w:rsidTr="00A83AAC">
        <w:tc>
          <w:tcPr>
            <w:tcW w:w="3623" w:type="dxa"/>
            <w:vMerge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Develop Guidance on the Ergonomics in a VTS Centre</w:t>
            </w:r>
          </w:p>
        </w:tc>
        <w:tc>
          <w:tcPr>
            <w:tcW w:w="1843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Guidance</w:t>
            </w:r>
          </w:p>
        </w:tc>
        <w:tc>
          <w:tcPr>
            <w:tcW w:w="649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trike/>
                <w:sz w:val="20"/>
                <w:szCs w:val="20"/>
              </w:rPr>
            </w:pPr>
            <w:r w:rsidRPr="00731B73">
              <w:rPr>
                <w:strike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trike/>
                <w:sz w:val="20"/>
                <w:szCs w:val="20"/>
              </w:rPr>
            </w:pPr>
            <w:r w:rsidRPr="00731B73">
              <w:rPr>
                <w:rFonts w:cs="Arial"/>
                <w:strike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  <w:vMerge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731B73" w:rsidTr="00A83AAC">
        <w:tc>
          <w:tcPr>
            <w:tcW w:w="3623" w:type="dxa"/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VTS training for navigating officers</w:t>
            </w:r>
          </w:p>
        </w:tc>
        <w:tc>
          <w:tcPr>
            <w:tcW w:w="5488" w:type="dxa"/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Develop a Guideline on VTS Awareness for Navigating Officers</w:t>
            </w:r>
          </w:p>
        </w:tc>
        <w:tc>
          <w:tcPr>
            <w:tcW w:w="1843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 xml:space="preserve">Guideline </w:t>
            </w:r>
          </w:p>
        </w:tc>
        <w:tc>
          <w:tcPr>
            <w:tcW w:w="649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731B73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731B73" w:rsidRPr="00731B73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731B73" w:rsidRPr="0041674D" w:rsidTr="00A83AAC">
        <w:tc>
          <w:tcPr>
            <w:tcW w:w="3623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731B73">
              <w:rPr>
                <w:sz w:val="20"/>
                <w:szCs w:val="20"/>
              </w:rPr>
              <w:t>Support for the WWA</w:t>
            </w: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:rsidR="00731B73" w:rsidRPr="00731B73" w:rsidRDefault="00731B73" w:rsidP="00A83AA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731B73" w:rsidRPr="0041674D" w:rsidRDefault="00731B73" w:rsidP="00A83AAC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</w:tbl>
    <w:p w:rsidR="00C62879" w:rsidRDefault="00C62879" w:rsidP="00B8677D"/>
    <w:sectPr w:rsidR="00C62879" w:rsidSect="00556033"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26F" w:rsidRDefault="009C726F" w:rsidP="001D64C8">
      <w:pPr>
        <w:spacing w:after="0" w:line="240" w:lineRule="auto"/>
      </w:pPr>
      <w:r>
        <w:separator/>
      </w:r>
    </w:p>
  </w:endnote>
  <w:endnote w:type="continuationSeparator" w:id="0">
    <w:p w:rsidR="009C726F" w:rsidRDefault="009C726F" w:rsidP="001D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Arial Unicode MS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0F" w:rsidRDefault="00F156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0F" w:rsidRDefault="00F156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0F" w:rsidRDefault="00F156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26F" w:rsidRDefault="009C726F" w:rsidP="001D64C8">
      <w:pPr>
        <w:spacing w:after="0" w:line="240" w:lineRule="auto"/>
      </w:pPr>
      <w:r>
        <w:separator/>
      </w:r>
    </w:p>
  </w:footnote>
  <w:footnote w:type="continuationSeparator" w:id="0">
    <w:p w:rsidR="009C726F" w:rsidRDefault="009C726F" w:rsidP="001D6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0F" w:rsidRDefault="00F156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A4" w:rsidRPr="002207A4" w:rsidRDefault="002207A4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 w:rsidR="00F1560F">
      <w:rPr>
        <w:lang w:val="nl-NL"/>
      </w:rPr>
      <w:t>VTS41-11.1 (</w:t>
    </w:r>
    <w:r w:rsidRPr="00777AE9">
      <w:rPr>
        <w:highlight w:val="yellow"/>
        <w:lang w:val="nl-NL"/>
      </w:rPr>
      <w:t>VTS40-11.</w:t>
    </w:r>
    <w:r w:rsidR="008D4439">
      <w:rPr>
        <w:highlight w:val="yellow"/>
        <w:lang w:val="nl-NL"/>
      </w:rPr>
      <w:t>3</w:t>
    </w:r>
    <w:r w:rsidRPr="00777AE9">
      <w:rPr>
        <w:highlight w:val="yellow"/>
        <w:lang w:val="nl-NL"/>
      </w:rPr>
      <w:t>)</w:t>
    </w:r>
    <w:bookmarkStart w:id="65" w:name="_GoBack"/>
    <w:bookmarkEnd w:id="65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0F" w:rsidRDefault="00F156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098"/>
    <w:multiLevelType w:val="hybridMultilevel"/>
    <w:tmpl w:val="411883E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B6A71CF"/>
    <w:multiLevelType w:val="multilevel"/>
    <w:tmpl w:val="3CE20E76"/>
    <w:lvl w:ilvl="0">
      <w:start w:val="1"/>
      <w:numFmt w:val="decimal"/>
      <w:pStyle w:val="TableList1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0"/>
        <w:szCs w:val="22"/>
      </w:rPr>
    </w:lvl>
    <w:lvl w:ilvl="1">
      <w:start w:val="1"/>
      <w:numFmt w:val="lowerLetter"/>
      <w:pStyle w:val="TableList2"/>
      <w:lvlText w:val="%2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pStyle w:val="TableList3"/>
      <w:lvlText w:val="%3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0BB18B6"/>
    <w:multiLevelType w:val="hybridMultilevel"/>
    <w:tmpl w:val="BA74646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4041789"/>
    <w:multiLevelType w:val="multilevel"/>
    <w:tmpl w:val="FA448BC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59E02924"/>
    <w:multiLevelType w:val="hybridMultilevel"/>
    <w:tmpl w:val="1CFC4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8B58CE"/>
    <w:multiLevelType w:val="hybridMultilevel"/>
    <w:tmpl w:val="0720C4D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6"/>
  </w:num>
  <w:num w:numId="26">
    <w:abstractNumId w:val="0"/>
  </w:num>
  <w:num w:numId="2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0B"/>
    <w:rsid w:val="00000E9C"/>
    <w:rsid w:val="00026E45"/>
    <w:rsid w:val="0005611D"/>
    <w:rsid w:val="000635C6"/>
    <w:rsid w:val="00081B37"/>
    <w:rsid w:val="000903A9"/>
    <w:rsid w:val="000960CB"/>
    <w:rsid w:val="000B5CD7"/>
    <w:rsid w:val="000C7E9A"/>
    <w:rsid w:val="000D5930"/>
    <w:rsid w:val="000E3732"/>
    <w:rsid w:val="000E7B9C"/>
    <w:rsid w:val="00133E71"/>
    <w:rsid w:val="001343D9"/>
    <w:rsid w:val="00137784"/>
    <w:rsid w:val="00150633"/>
    <w:rsid w:val="00163917"/>
    <w:rsid w:val="00173C8B"/>
    <w:rsid w:val="00180B57"/>
    <w:rsid w:val="00181617"/>
    <w:rsid w:val="00185C36"/>
    <w:rsid w:val="001D082D"/>
    <w:rsid w:val="001D64C8"/>
    <w:rsid w:val="00201610"/>
    <w:rsid w:val="00213729"/>
    <w:rsid w:val="00217F7F"/>
    <w:rsid w:val="002207A4"/>
    <w:rsid w:val="00245212"/>
    <w:rsid w:val="00274C48"/>
    <w:rsid w:val="002847C8"/>
    <w:rsid w:val="00292038"/>
    <w:rsid w:val="002936C6"/>
    <w:rsid w:val="002968A9"/>
    <w:rsid w:val="002B3E94"/>
    <w:rsid w:val="002B7221"/>
    <w:rsid w:val="003132C0"/>
    <w:rsid w:val="00326B27"/>
    <w:rsid w:val="00332AFB"/>
    <w:rsid w:val="003428A6"/>
    <w:rsid w:val="00367060"/>
    <w:rsid w:val="003955C4"/>
    <w:rsid w:val="003A1C50"/>
    <w:rsid w:val="003A6196"/>
    <w:rsid w:val="003C0FB8"/>
    <w:rsid w:val="003E1D53"/>
    <w:rsid w:val="003F0715"/>
    <w:rsid w:val="003F51E1"/>
    <w:rsid w:val="00400955"/>
    <w:rsid w:val="00402BDA"/>
    <w:rsid w:val="0041674D"/>
    <w:rsid w:val="004175F0"/>
    <w:rsid w:val="0043434C"/>
    <w:rsid w:val="0045154A"/>
    <w:rsid w:val="00453742"/>
    <w:rsid w:val="00455BCA"/>
    <w:rsid w:val="0046684D"/>
    <w:rsid w:val="004668D5"/>
    <w:rsid w:val="00473A71"/>
    <w:rsid w:val="00490603"/>
    <w:rsid w:val="004B1493"/>
    <w:rsid w:val="004B35BC"/>
    <w:rsid w:val="004C1A67"/>
    <w:rsid w:val="004E48DC"/>
    <w:rsid w:val="004F5AA7"/>
    <w:rsid w:val="00511C4C"/>
    <w:rsid w:val="00533A85"/>
    <w:rsid w:val="0054630B"/>
    <w:rsid w:val="00556033"/>
    <w:rsid w:val="00570FF2"/>
    <w:rsid w:val="0058560C"/>
    <w:rsid w:val="00595741"/>
    <w:rsid w:val="005E7F6A"/>
    <w:rsid w:val="005F2E19"/>
    <w:rsid w:val="005F68E5"/>
    <w:rsid w:val="006154CB"/>
    <w:rsid w:val="00655F6D"/>
    <w:rsid w:val="00672537"/>
    <w:rsid w:val="0068025D"/>
    <w:rsid w:val="006879D2"/>
    <w:rsid w:val="006A25E6"/>
    <w:rsid w:val="006E4C19"/>
    <w:rsid w:val="0070373A"/>
    <w:rsid w:val="00724223"/>
    <w:rsid w:val="00727BA1"/>
    <w:rsid w:val="00731B73"/>
    <w:rsid w:val="0073213A"/>
    <w:rsid w:val="007434A7"/>
    <w:rsid w:val="007720FA"/>
    <w:rsid w:val="00777AE9"/>
    <w:rsid w:val="00781C2F"/>
    <w:rsid w:val="007A55E5"/>
    <w:rsid w:val="007B3D32"/>
    <w:rsid w:val="007C0888"/>
    <w:rsid w:val="007F32F6"/>
    <w:rsid w:val="007F5681"/>
    <w:rsid w:val="008037D7"/>
    <w:rsid w:val="00805CAF"/>
    <w:rsid w:val="008109A8"/>
    <w:rsid w:val="00810E44"/>
    <w:rsid w:val="008150BC"/>
    <w:rsid w:val="008827FE"/>
    <w:rsid w:val="008A4363"/>
    <w:rsid w:val="008C5DE3"/>
    <w:rsid w:val="008D4439"/>
    <w:rsid w:val="008D5F79"/>
    <w:rsid w:val="008E23BF"/>
    <w:rsid w:val="009119D8"/>
    <w:rsid w:val="00941D5A"/>
    <w:rsid w:val="00963C2C"/>
    <w:rsid w:val="0097220B"/>
    <w:rsid w:val="0097727A"/>
    <w:rsid w:val="0097753D"/>
    <w:rsid w:val="009957D8"/>
    <w:rsid w:val="009C41F7"/>
    <w:rsid w:val="009C726F"/>
    <w:rsid w:val="00A105CD"/>
    <w:rsid w:val="00A12F0C"/>
    <w:rsid w:val="00A16267"/>
    <w:rsid w:val="00A447D4"/>
    <w:rsid w:val="00A66A7C"/>
    <w:rsid w:val="00AA0517"/>
    <w:rsid w:val="00AB2DFE"/>
    <w:rsid w:val="00AD4D26"/>
    <w:rsid w:val="00AE24F1"/>
    <w:rsid w:val="00AE72CB"/>
    <w:rsid w:val="00AF1A7F"/>
    <w:rsid w:val="00B162F2"/>
    <w:rsid w:val="00B32DA0"/>
    <w:rsid w:val="00B4166B"/>
    <w:rsid w:val="00B45370"/>
    <w:rsid w:val="00B52E9D"/>
    <w:rsid w:val="00B64F63"/>
    <w:rsid w:val="00B83BE3"/>
    <w:rsid w:val="00B8523F"/>
    <w:rsid w:val="00B8677D"/>
    <w:rsid w:val="00BA0FE7"/>
    <w:rsid w:val="00BE279B"/>
    <w:rsid w:val="00BF19EE"/>
    <w:rsid w:val="00BF5799"/>
    <w:rsid w:val="00C06DF4"/>
    <w:rsid w:val="00C530D0"/>
    <w:rsid w:val="00C55408"/>
    <w:rsid w:val="00C606BD"/>
    <w:rsid w:val="00C62879"/>
    <w:rsid w:val="00C62D47"/>
    <w:rsid w:val="00C9460B"/>
    <w:rsid w:val="00CC4377"/>
    <w:rsid w:val="00CF4572"/>
    <w:rsid w:val="00D17E5E"/>
    <w:rsid w:val="00D76CEE"/>
    <w:rsid w:val="00D83A06"/>
    <w:rsid w:val="00DA56DA"/>
    <w:rsid w:val="00DC6B39"/>
    <w:rsid w:val="00DE2B8F"/>
    <w:rsid w:val="00DF31AB"/>
    <w:rsid w:val="00E06432"/>
    <w:rsid w:val="00E172E5"/>
    <w:rsid w:val="00E24632"/>
    <w:rsid w:val="00E309C9"/>
    <w:rsid w:val="00E348A2"/>
    <w:rsid w:val="00E60E1A"/>
    <w:rsid w:val="00E8020D"/>
    <w:rsid w:val="00E94256"/>
    <w:rsid w:val="00EC7F14"/>
    <w:rsid w:val="00ED1826"/>
    <w:rsid w:val="00EF127E"/>
    <w:rsid w:val="00F15538"/>
    <w:rsid w:val="00F1560F"/>
    <w:rsid w:val="00F31D74"/>
    <w:rsid w:val="00F40F6E"/>
    <w:rsid w:val="00F46AD4"/>
    <w:rsid w:val="00F54214"/>
    <w:rsid w:val="00F571E9"/>
    <w:rsid w:val="00F70330"/>
    <w:rsid w:val="00F8157C"/>
    <w:rsid w:val="00F92194"/>
    <w:rsid w:val="00F93DB1"/>
    <w:rsid w:val="00F96884"/>
    <w:rsid w:val="00FB5D13"/>
    <w:rsid w:val="00FB5F2B"/>
    <w:rsid w:val="00FC21D4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paragraph" w:customStyle="1" w:styleId="List1">
    <w:name w:val="List 1"/>
    <w:basedOn w:val="Normal"/>
    <w:qFormat/>
    <w:rsid w:val="008827FE"/>
    <w:pPr>
      <w:numPr>
        <w:numId w:val="6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qFormat/>
    <w:rsid w:val="008827FE"/>
    <w:pPr>
      <w:numPr>
        <w:ilvl w:val="2"/>
        <w:numId w:val="6"/>
      </w:numPr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8827FE"/>
    <w:pPr>
      <w:widowControl w:val="0"/>
      <w:numPr>
        <w:ilvl w:val="1"/>
        <w:numId w:val="6"/>
      </w:numPr>
      <w:spacing w:line="240" w:lineRule="auto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TableList1">
    <w:name w:val="Table List_1"/>
    <w:basedOn w:val="Normal"/>
    <w:rsid w:val="008827FE"/>
    <w:pPr>
      <w:widowControl w:val="0"/>
      <w:numPr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2">
    <w:name w:val="Table List_2"/>
    <w:basedOn w:val="Normal"/>
    <w:rsid w:val="008827FE"/>
    <w:pPr>
      <w:widowControl w:val="0"/>
      <w:numPr>
        <w:ilvl w:val="1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3">
    <w:name w:val="Table List_3"/>
    <w:basedOn w:val="Normal"/>
    <w:rsid w:val="008827FE"/>
    <w:pPr>
      <w:widowControl w:val="0"/>
      <w:numPr>
        <w:ilvl w:val="2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64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6B27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68025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customStyle="1" w:styleId="TableGrid1">
    <w:name w:val="Table Grid1"/>
    <w:basedOn w:val="TableNormal"/>
    <w:next w:val="TableGrid"/>
    <w:rsid w:val="00FC2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1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7A4"/>
  </w:style>
  <w:style w:type="paragraph" w:styleId="Footer">
    <w:name w:val="footer"/>
    <w:basedOn w:val="Normal"/>
    <w:link w:val="FooterChar"/>
    <w:uiPriority w:val="99"/>
    <w:unhideWhenUsed/>
    <w:rsid w:val="0022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7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paragraph" w:customStyle="1" w:styleId="List1">
    <w:name w:val="List 1"/>
    <w:basedOn w:val="Normal"/>
    <w:qFormat/>
    <w:rsid w:val="008827FE"/>
    <w:pPr>
      <w:numPr>
        <w:numId w:val="6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qFormat/>
    <w:rsid w:val="008827FE"/>
    <w:pPr>
      <w:numPr>
        <w:ilvl w:val="2"/>
        <w:numId w:val="6"/>
      </w:numPr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8827FE"/>
    <w:pPr>
      <w:widowControl w:val="0"/>
      <w:numPr>
        <w:ilvl w:val="1"/>
        <w:numId w:val="6"/>
      </w:numPr>
      <w:spacing w:line="240" w:lineRule="auto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TableList1">
    <w:name w:val="Table List_1"/>
    <w:basedOn w:val="Normal"/>
    <w:rsid w:val="008827FE"/>
    <w:pPr>
      <w:widowControl w:val="0"/>
      <w:numPr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2">
    <w:name w:val="Table List_2"/>
    <w:basedOn w:val="Normal"/>
    <w:rsid w:val="008827FE"/>
    <w:pPr>
      <w:widowControl w:val="0"/>
      <w:numPr>
        <w:ilvl w:val="1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3">
    <w:name w:val="Table List_3"/>
    <w:basedOn w:val="Normal"/>
    <w:rsid w:val="008827FE"/>
    <w:pPr>
      <w:widowControl w:val="0"/>
      <w:numPr>
        <w:ilvl w:val="2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64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6B27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68025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customStyle="1" w:styleId="TableGrid1">
    <w:name w:val="Table Grid1"/>
    <w:basedOn w:val="TableNormal"/>
    <w:next w:val="TableGrid"/>
    <w:rsid w:val="00FC2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1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7A4"/>
  </w:style>
  <w:style w:type="paragraph" w:styleId="Footer">
    <w:name w:val="footer"/>
    <w:basedOn w:val="Normal"/>
    <w:link w:val="FooterChar"/>
    <w:uiPriority w:val="99"/>
    <w:unhideWhenUsed/>
    <w:rsid w:val="00220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4B3A3-E03B-4B1D-8ABF-0B34D0140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929</Words>
  <Characters>5114</Characters>
  <Application>Microsoft Office Word</Application>
  <DocSecurity>0</DocSecurity>
  <Lines>42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Wim</cp:lastModifiedBy>
  <cp:revision>10</cp:revision>
  <cp:lastPrinted>2015-04-23T03:31:00Z</cp:lastPrinted>
  <dcterms:created xsi:type="dcterms:W3CDTF">2015-10-22T18:56:00Z</dcterms:created>
  <dcterms:modified xsi:type="dcterms:W3CDTF">2016-02-04T13:43:00Z</dcterms:modified>
</cp:coreProperties>
</file>